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1C333" w14:textId="77777777" w:rsidR="00FB5026" w:rsidRDefault="00FB5026" w:rsidP="00140326">
      <w:pPr>
        <w:ind w:left="360" w:hanging="360"/>
        <w:rPr>
          <w:del w:id="13" w:author="Hartwig SORGER" w:date="2025-12-10T13:32:00Z" w16du:dateUtc="2025-12-10T12:32:00Z"/>
        </w:rPr>
      </w:pPr>
    </w:p>
    <w:p w14:paraId="7C3A2CAD" w14:textId="77777777" w:rsidR="00FB5026" w:rsidRDefault="00FB5026" w:rsidP="00140326">
      <w:pPr>
        <w:ind w:left="360" w:hanging="360"/>
        <w:rPr>
          <w:del w:id="14" w:author="Hartwig SORGER" w:date="2025-12-10T13:32:00Z" w16du:dateUtc="2025-12-10T12:32:00Z"/>
        </w:rPr>
      </w:pPr>
    </w:p>
    <w:p w14:paraId="5ED0EF0B" w14:textId="77777777" w:rsidR="00FB5026" w:rsidRDefault="00FB5026" w:rsidP="00140326">
      <w:pPr>
        <w:ind w:left="360" w:hanging="360"/>
        <w:rPr>
          <w:del w:id="15" w:author="Hartwig SORGER" w:date="2025-12-10T13:32:00Z" w16du:dateUtc="2025-12-10T12:32:00Z"/>
        </w:rPr>
      </w:pPr>
    </w:p>
    <w:p w14:paraId="106F5F20" w14:textId="77777777" w:rsidR="00FB5026" w:rsidRDefault="00FB5026" w:rsidP="00140326">
      <w:pPr>
        <w:ind w:left="360" w:hanging="360"/>
        <w:rPr>
          <w:del w:id="16" w:author="Hartwig SORGER" w:date="2025-12-10T13:32:00Z" w16du:dateUtc="2025-12-10T12:32:00Z"/>
        </w:rPr>
      </w:pPr>
    </w:p>
    <w:p w14:paraId="1BA11835" w14:textId="77777777" w:rsidR="00FB5026" w:rsidRDefault="00FB5026" w:rsidP="00140326">
      <w:pPr>
        <w:ind w:left="360" w:hanging="360"/>
        <w:rPr>
          <w:del w:id="17" w:author="Hartwig SORGER" w:date="2025-12-10T13:32:00Z" w16du:dateUtc="2025-12-10T12:32:00Z"/>
        </w:rPr>
      </w:pPr>
    </w:p>
    <w:p w14:paraId="0E2A6AF8" w14:textId="77777777" w:rsidR="00FB5026" w:rsidRDefault="00FB5026" w:rsidP="00140326">
      <w:pPr>
        <w:ind w:left="360" w:hanging="360"/>
        <w:rPr>
          <w:del w:id="18" w:author="Hartwig SORGER" w:date="2025-12-10T13:32:00Z" w16du:dateUtc="2025-12-10T12:32:00Z"/>
        </w:rPr>
      </w:pPr>
    </w:p>
    <w:p w14:paraId="0C566B09" w14:textId="77777777" w:rsidR="00FB5026" w:rsidRDefault="00FB5026" w:rsidP="00140326">
      <w:pPr>
        <w:ind w:left="360" w:hanging="360"/>
        <w:rPr>
          <w:del w:id="19" w:author="Hartwig SORGER" w:date="2025-12-10T13:32:00Z" w16du:dateUtc="2025-12-10T12:32:00Z"/>
        </w:rPr>
      </w:pPr>
    </w:p>
    <w:p w14:paraId="6A5501EC" w14:textId="77777777" w:rsidR="00FB5026" w:rsidRDefault="00FB5026" w:rsidP="00140326">
      <w:pPr>
        <w:ind w:left="360" w:hanging="360"/>
        <w:rPr>
          <w:del w:id="20" w:author="Hartwig SORGER" w:date="2025-12-10T13:32:00Z" w16du:dateUtc="2025-12-10T12:32:00Z"/>
        </w:rPr>
      </w:pPr>
    </w:p>
    <w:p w14:paraId="5A37A9C7" w14:textId="77777777" w:rsidR="00FB5026" w:rsidRDefault="00FB5026" w:rsidP="00140326">
      <w:pPr>
        <w:ind w:left="360" w:hanging="360"/>
        <w:rPr>
          <w:del w:id="21" w:author="Hartwig SORGER" w:date="2025-12-10T13:32:00Z" w16du:dateUtc="2025-12-10T12:32:00Z"/>
        </w:rPr>
      </w:pPr>
    </w:p>
    <w:p w14:paraId="3657B2D2" w14:textId="77777777" w:rsidR="00566260" w:rsidRPr="009332EF" w:rsidRDefault="00566260" w:rsidP="00566260">
      <w:pPr>
        <w:rPr>
          <w:b/>
          <w:lang w:val="en-US"/>
          <w:rPrChange w:id="22" w:author="Hartwig SORGER" w:date="2025-12-10T13:32:00Z" w16du:dateUtc="2025-12-10T12:32:00Z">
            <w:rPr>
              <w:b/>
              <w:sz w:val="24"/>
            </w:rPr>
          </w:rPrChange>
        </w:rPr>
        <w:pPrChange w:id="23" w:author="Hartwig SORGER" w:date="2025-12-10T13:32:00Z" w16du:dateUtc="2025-12-10T12:32:00Z">
          <w:pPr>
            <w:ind w:left="360" w:hanging="360"/>
            <w:jc w:val="center"/>
          </w:pPr>
        </w:pPrChange>
      </w:pPr>
      <w:r w:rsidRPr="009332EF">
        <w:rPr>
          <w:b/>
          <w:lang w:val="en-US"/>
          <w:rPrChange w:id="24" w:author="Hartwig SORGER" w:date="2025-12-10T13:32:00Z" w16du:dateUtc="2025-12-10T12:32:00Z">
            <w:rPr>
              <w:b/>
              <w:sz w:val="28"/>
            </w:rPr>
          </w:rPrChange>
        </w:rPr>
        <w:t>AAE Expense Reimbursement Policy</w:t>
      </w:r>
    </w:p>
    <w:p w14:paraId="2479187A" w14:textId="77777777" w:rsidR="00FB5026" w:rsidRDefault="00FB5026" w:rsidP="00140326">
      <w:pPr>
        <w:ind w:left="360" w:hanging="360"/>
        <w:rPr>
          <w:del w:id="25" w:author="Hartwig SORGER" w:date="2025-12-10T13:32:00Z" w16du:dateUtc="2025-12-10T12:32:00Z"/>
        </w:rPr>
      </w:pPr>
    </w:p>
    <w:p w14:paraId="54ACCA59" w14:textId="77777777" w:rsidR="00FB5026" w:rsidRDefault="00FB5026" w:rsidP="00140326">
      <w:pPr>
        <w:ind w:left="360" w:hanging="360"/>
        <w:rPr>
          <w:del w:id="26" w:author="Hartwig SORGER" w:date="2025-12-10T13:32:00Z" w16du:dateUtc="2025-12-10T12:32:00Z"/>
        </w:rPr>
      </w:pPr>
    </w:p>
    <w:p w14:paraId="5D73E68C" w14:textId="67FEF3A3" w:rsidR="00566260" w:rsidRPr="009332EF" w:rsidRDefault="00566260" w:rsidP="00566260">
      <w:pPr>
        <w:rPr>
          <w:ins w:id="27" w:author="Hartwig SORGER" w:date="2025-12-10T13:32:00Z" w16du:dateUtc="2025-12-10T12:32:00Z"/>
          <w:sz w:val="20"/>
          <w:szCs w:val="20"/>
          <w:lang w:val="en-US"/>
        </w:rPr>
      </w:pPr>
      <w:ins w:id="28" w:author="Hartwig SORGER" w:date="2025-12-10T13:32:00Z" w16du:dateUtc="2025-12-10T12:32:00Z">
        <w:r w:rsidRPr="009332EF">
          <w:rPr>
            <w:sz w:val="20"/>
            <w:szCs w:val="20"/>
            <w:lang w:val="en-US"/>
          </w:rPr>
          <w:t>1.</w:t>
        </w:r>
        <w:r w:rsidR="00E650BB">
          <w:rPr>
            <w:sz w:val="20"/>
            <w:szCs w:val="20"/>
            <w:lang w:val="en-US"/>
          </w:rPr>
          <w:t xml:space="preserve"> </w:t>
        </w:r>
      </w:ins>
    </w:p>
    <w:p w14:paraId="5B475693" w14:textId="03DBA3DC" w:rsidR="00566260" w:rsidRPr="009332EF" w:rsidRDefault="00566260" w:rsidP="00566260">
      <w:pPr>
        <w:rPr>
          <w:sz w:val="20"/>
          <w:lang w:val="en-US"/>
          <w:rPrChange w:id="29" w:author="Hartwig SORGER" w:date="2025-12-10T13:32:00Z" w16du:dateUtc="2025-12-10T12:32:00Z">
            <w:rPr/>
          </w:rPrChange>
        </w:rPr>
        <w:pPrChange w:id="30" w:author="Hartwig SORGER" w:date="2025-12-10T13:32:00Z" w16du:dateUtc="2025-12-10T12:32:00Z">
          <w:pPr>
            <w:pStyle w:val="ListParagraph"/>
            <w:numPr>
              <w:numId w:val="19"/>
            </w:numPr>
            <w:ind w:left="360" w:hanging="360"/>
          </w:pPr>
        </w:pPrChange>
      </w:pPr>
      <w:r w:rsidRPr="009332EF">
        <w:rPr>
          <w:sz w:val="20"/>
          <w:lang w:val="en-US"/>
          <w:rPrChange w:id="31" w:author="Hartwig SORGER" w:date="2025-12-10T13:32:00Z" w16du:dateUtc="2025-12-10T12:32:00Z">
            <w:rPr/>
          </w:rPrChange>
        </w:rPr>
        <w:t>The AAE’s Statutes provide that each association is responsible for the costs incurred by its delegates to the AAE and its representatives on Committees</w:t>
      </w:r>
      <w:del w:id="32" w:author="Hartwig SORGER" w:date="2025-12-10T13:32:00Z" w16du:dateUtc="2025-12-10T12:32:00Z">
        <w:r w:rsidR="00CA6F81">
          <w:rPr>
            <w:rStyle w:val="FootnoteReference"/>
          </w:rPr>
          <w:footnoteReference w:id="1"/>
        </w:r>
        <w:r w:rsidR="00FB5026">
          <w:delText>,</w:delText>
        </w:r>
      </w:del>
      <w:r w:rsidR="002740BE" w:rsidRPr="009332EF">
        <w:rPr>
          <w:sz w:val="20"/>
          <w:lang w:val="en-US"/>
          <w:rPrChange w:id="34" w:author="Hartwig SORGER" w:date="2025-12-10T13:32:00Z" w16du:dateUtc="2025-12-10T12:32:00Z">
            <w:rPr/>
          </w:rPrChange>
        </w:rPr>
        <w:t xml:space="preserve"> </w:t>
      </w:r>
      <w:r w:rsidRPr="009332EF">
        <w:rPr>
          <w:sz w:val="20"/>
          <w:lang w:val="en-US"/>
          <w:rPrChange w:id="35" w:author="Hartwig SORGER" w:date="2025-12-10T13:32:00Z" w16du:dateUtc="2025-12-10T12:32:00Z">
            <w:rPr/>
          </w:rPrChange>
        </w:rPr>
        <w:t>and that all other costs will be met by an annual subscription from the member associations.</w:t>
      </w:r>
    </w:p>
    <w:p w14:paraId="61C73B3F" w14:textId="77777777" w:rsidR="005B48AD" w:rsidRDefault="005B48AD" w:rsidP="005B48AD">
      <w:pPr>
        <w:pStyle w:val="ListParagraph"/>
        <w:ind w:left="360"/>
        <w:rPr>
          <w:del w:id="36" w:author="Hartwig SORGER" w:date="2025-12-10T13:32:00Z" w16du:dateUtc="2025-12-10T12:32:00Z"/>
        </w:rPr>
      </w:pPr>
    </w:p>
    <w:p w14:paraId="42C32882" w14:textId="7334B9B0" w:rsidR="00566260" w:rsidRPr="009332EF" w:rsidRDefault="00566260" w:rsidP="00566260">
      <w:pPr>
        <w:rPr>
          <w:sz w:val="20"/>
          <w:lang w:val="en-US"/>
          <w:rPrChange w:id="37" w:author="Hartwig SORGER" w:date="2025-12-10T13:32:00Z" w16du:dateUtc="2025-12-10T12:32:00Z">
            <w:rPr/>
          </w:rPrChange>
        </w:rPr>
        <w:pPrChange w:id="38" w:author="Hartwig SORGER" w:date="2025-12-10T13:32:00Z" w16du:dateUtc="2025-12-10T12:32:00Z">
          <w:pPr>
            <w:pStyle w:val="ListParagraph"/>
            <w:ind w:left="360"/>
          </w:pPr>
        </w:pPrChange>
      </w:pPr>
      <w:r w:rsidRPr="009332EF">
        <w:rPr>
          <w:sz w:val="20"/>
          <w:lang w:val="en-US"/>
          <w:rPrChange w:id="39" w:author="Hartwig SORGER" w:date="2025-12-10T13:32:00Z" w16du:dateUtc="2025-12-10T12:32:00Z">
            <w:rPr/>
          </w:rPrChange>
        </w:rPr>
        <w:t>Where Officers of the AAE</w:t>
      </w:r>
      <w:del w:id="40" w:author="Hartwig SORGER" w:date="2025-12-10T13:32:00Z" w16du:dateUtc="2025-12-10T12:32:00Z">
        <w:r w:rsidR="005B48AD">
          <w:rPr>
            <w:rStyle w:val="FootnoteReference"/>
          </w:rPr>
          <w:footnoteReference w:id="2"/>
        </w:r>
        <w:r w:rsidR="005B48AD" w:rsidRPr="005B48AD">
          <w:delText>,</w:delText>
        </w:r>
      </w:del>
      <w:r w:rsidR="002740BE" w:rsidRPr="009332EF">
        <w:rPr>
          <w:sz w:val="20"/>
          <w:lang w:val="en-US"/>
          <w:rPrChange w:id="42" w:author="Hartwig SORGER" w:date="2025-12-10T13:32:00Z" w16du:dateUtc="2025-12-10T12:32:00Z">
            <w:rPr/>
          </w:rPrChange>
        </w:rPr>
        <w:t xml:space="preserve"> </w:t>
      </w:r>
      <w:r w:rsidRPr="009332EF">
        <w:rPr>
          <w:sz w:val="20"/>
          <w:lang w:val="en-US"/>
          <w:rPrChange w:id="43" w:author="Hartwig SORGER" w:date="2025-12-10T13:32:00Z" w16du:dateUtc="2025-12-10T12:32:00Z">
            <w:rPr/>
          </w:rPrChange>
        </w:rPr>
        <w:t xml:space="preserve">Chairpersons of a Committee or other representatives </w:t>
      </w:r>
      <w:proofErr w:type="gramStart"/>
      <w:r w:rsidRPr="009332EF">
        <w:rPr>
          <w:sz w:val="20"/>
          <w:lang w:val="en-US"/>
          <w:rPrChange w:id="44" w:author="Hartwig SORGER" w:date="2025-12-10T13:32:00Z" w16du:dateUtc="2025-12-10T12:32:00Z">
            <w:rPr/>
          </w:rPrChange>
        </w:rPr>
        <w:t>attend at</w:t>
      </w:r>
      <w:proofErr w:type="gramEnd"/>
      <w:r w:rsidRPr="009332EF">
        <w:rPr>
          <w:sz w:val="20"/>
          <w:lang w:val="en-US"/>
          <w:rPrChange w:id="45" w:author="Hartwig SORGER" w:date="2025-12-10T13:32:00Z" w16du:dateUtc="2025-12-10T12:32:00Z">
            <w:rPr/>
          </w:rPrChange>
        </w:rPr>
        <w:t xml:space="preserve"> ordinary AAE meetings, only the expenses will be considered, that </w:t>
      </w:r>
      <w:proofErr w:type="gramStart"/>
      <w:r w:rsidRPr="009332EF">
        <w:rPr>
          <w:sz w:val="20"/>
          <w:lang w:val="en-US"/>
          <w:rPrChange w:id="46" w:author="Hartwig SORGER" w:date="2025-12-10T13:32:00Z" w16du:dateUtc="2025-12-10T12:32:00Z">
            <w:rPr/>
          </w:rPrChange>
        </w:rPr>
        <w:t>are exceeding</w:t>
      </w:r>
      <w:proofErr w:type="gramEnd"/>
      <w:r w:rsidRPr="009332EF">
        <w:rPr>
          <w:sz w:val="20"/>
          <w:lang w:val="en-US"/>
          <w:rPrChange w:id="47" w:author="Hartwig SORGER" w:date="2025-12-10T13:32:00Z" w16du:dateUtc="2025-12-10T12:32:00Z">
            <w:rPr/>
          </w:rPrChange>
        </w:rPr>
        <w:t xml:space="preserve"> those of participating as a delegate of their association.</w:t>
      </w:r>
    </w:p>
    <w:p w14:paraId="1C3578FF" w14:textId="77777777" w:rsidR="00140326" w:rsidRDefault="00140326" w:rsidP="00140326">
      <w:pPr>
        <w:pStyle w:val="ListParagraph"/>
        <w:ind w:left="360" w:hanging="360"/>
        <w:rPr>
          <w:del w:id="48" w:author="Hartwig SORGER" w:date="2025-12-10T13:32:00Z" w16du:dateUtc="2025-12-10T12:32:00Z"/>
        </w:rPr>
      </w:pPr>
    </w:p>
    <w:p w14:paraId="64D2DE98" w14:textId="7BA07DF6" w:rsidR="00FE377A" w:rsidRDefault="00566260" w:rsidP="00566260">
      <w:pPr>
        <w:rPr>
          <w:sz w:val="20"/>
          <w:lang w:val="en-US"/>
          <w:rPrChange w:id="49" w:author="Hartwig SORGER" w:date="2025-12-10T13:32:00Z" w16du:dateUtc="2025-12-10T12:32:00Z">
            <w:rPr/>
          </w:rPrChange>
        </w:rPr>
        <w:pPrChange w:id="50" w:author="Hartwig SORGER" w:date="2025-12-10T13:32:00Z" w16du:dateUtc="2025-12-10T12:32:00Z">
          <w:pPr>
            <w:pStyle w:val="ListParagraph"/>
            <w:ind w:left="360"/>
          </w:pPr>
        </w:pPrChange>
      </w:pPr>
      <w:r w:rsidRPr="009332EF">
        <w:rPr>
          <w:sz w:val="20"/>
          <w:lang w:val="en-US"/>
          <w:rPrChange w:id="51" w:author="Hartwig SORGER" w:date="2025-12-10T13:32:00Z" w16du:dateUtc="2025-12-10T12:32:00Z">
            <w:rPr/>
          </w:rPrChange>
        </w:rPr>
        <w:t xml:space="preserve">It is </w:t>
      </w:r>
      <w:proofErr w:type="spellStart"/>
      <w:r w:rsidRPr="009332EF">
        <w:rPr>
          <w:sz w:val="20"/>
          <w:lang w:val="en-US"/>
          <w:rPrChange w:id="52" w:author="Hartwig SORGER" w:date="2025-12-10T13:32:00Z" w16du:dateUtc="2025-12-10T12:32:00Z">
            <w:rPr/>
          </w:rPrChange>
        </w:rPr>
        <w:t>recognised</w:t>
      </w:r>
      <w:proofErr w:type="spellEnd"/>
      <w:r w:rsidRPr="009332EF">
        <w:rPr>
          <w:sz w:val="20"/>
          <w:lang w:val="en-US"/>
          <w:rPrChange w:id="53" w:author="Hartwig SORGER" w:date="2025-12-10T13:32:00Z" w16du:dateUtc="2025-12-10T12:32:00Z">
            <w:rPr/>
          </w:rPrChange>
        </w:rPr>
        <w:t xml:space="preserve"> that Officers, Chairpersons of a Committee and other AAE representatives (other AAE representatives are asked by one or more Officers to represent the AAE) are required from time to time to </w:t>
      </w:r>
      <w:del w:id="54" w:author="Hartwig SORGER" w:date="2025-12-10T13:32:00Z" w16du:dateUtc="2025-12-10T12:32:00Z">
        <w:r w:rsidR="00FB5026">
          <w:delText xml:space="preserve">attend </w:delText>
        </w:r>
        <w:r w:rsidR="004A5333">
          <w:delText>AAE</w:delText>
        </w:r>
      </w:del>
      <w:proofErr w:type="spellStart"/>
      <w:ins w:id="55" w:author="Hartwig SORGER" w:date="2025-12-10T13:32:00Z" w16du:dateUtc="2025-12-10T12:32:00Z">
        <w:r w:rsidRPr="009332EF">
          <w:rPr>
            <w:sz w:val="20"/>
            <w:szCs w:val="20"/>
            <w:lang w:val="en-US"/>
          </w:rPr>
          <w:t>attendAAE</w:t>
        </w:r>
      </w:ins>
      <w:proofErr w:type="spellEnd"/>
      <w:r w:rsidRPr="009332EF">
        <w:rPr>
          <w:sz w:val="20"/>
          <w:lang w:val="en-US"/>
          <w:rPrChange w:id="56" w:author="Hartwig SORGER" w:date="2025-12-10T13:32:00Z" w16du:dateUtc="2025-12-10T12:32:00Z">
            <w:rPr/>
          </w:rPrChange>
        </w:rPr>
        <w:t xml:space="preserve"> Board meetings or meetings ex officio, for example with representatives of the European Commission, over and above the ordinary business meetings of the AAE and its Committees.</w:t>
      </w:r>
    </w:p>
    <w:p w14:paraId="570D3CFA" w14:textId="77777777" w:rsidR="00FB5026" w:rsidRDefault="00FB5026" w:rsidP="00140326">
      <w:pPr>
        <w:ind w:left="360" w:hanging="360"/>
        <w:rPr>
          <w:del w:id="57" w:author="Hartwig SORGER" w:date="2025-12-10T13:32:00Z" w16du:dateUtc="2025-12-10T12:32:00Z"/>
        </w:rPr>
      </w:pPr>
    </w:p>
    <w:p w14:paraId="19773CEE" w14:textId="31E93157" w:rsidR="00E650BB" w:rsidRDefault="00E650BB" w:rsidP="00E54A97">
      <w:pPr>
        <w:rPr>
          <w:ins w:id="58" w:author="Hartwig SORGER" w:date="2025-12-10T13:32:00Z" w16du:dateUtc="2025-12-10T12:32:00Z"/>
          <w:kern w:val="0"/>
          <w:sz w:val="20"/>
          <w:szCs w:val="20"/>
          <w:lang w:val="en-US" w:eastAsia="nl-NL"/>
          <w14:ligatures w14:val="none"/>
        </w:rPr>
      </w:pPr>
      <w:r>
        <w:rPr>
          <w:sz w:val="20"/>
          <w:lang w:val="en-US"/>
          <w:rPrChange w:id="59" w:author="Hartwig SORGER" w:date="2025-12-10T13:32:00Z" w16du:dateUtc="2025-12-10T12:32:00Z">
            <w:rPr>
              <w:lang w:val="en-US"/>
            </w:rPr>
          </w:rPrChange>
        </w:rPr>
        <w:t>2.</w:t>
      </w:r>
      <w:del w:id="60" w:author="Hartwig SORGER" w:date="2025-12-10T13:32:00Z" w16du:dateUtc="2025-12-10T12:32:00Z">
        <w:r w:rsidR="00140326" w:rsidRPr="00140326">
          <w:rPr>
            <w:lang w:val="en-US"/>
          </w:rPr>
          <w:tab/>
        </w:r>
      </w:del>
    </w:p>
    <w:p w14:paraId="3C8B38BA" w14:textId="5A16AD5F" w:rsidR="00E54A97" w:rsidRPr="00E54A97" w:rsidRDefault="00E54A97" w:rsidP="00E54A97">
      <w:pPr>
        <w:rPr>
          <w:sz w:val="20"/>
          <w:lang w:val="en-US"/>
          <w:rPrChange w:id="61" w:author="Hartwig SORGER" w:date="2025-12-10T13:32:00Z" w16du:dateUtc="2025-12-10T12:32:00Z">
            <w:rPr>
              <w:lang w:val="en-US"/>
            </w:rPr>
          </w:rPrChange>
        </w:rPr>
        <w:pPrChange w:id="62" w:author="Hartwig SORGER" w:date="2025-12-10T13:32:00Z" w16du:dateUtc="2025-12-10T12:32:00Z">
          <w:pPr>
            <w:ind w:left="360" w:hanging="360"/>
          </w:pPr>
        </w:pPrChange>
      </w:pPr>
      <w:r w:rsidRPr="00E54A97">
        <w:rPr>
          <w:sz w:val="20"/>
          <w:lang w:val="en-US"/>
          <w:rPrChange w:id="63" w:author="Hartwig SORGER" w:date="2025-12-10T13:32:00Z" w16du:dateUtc="2025-12-10T12:32:00Z">
            <w:rPr>
              <w:lang w:val="en-US"/>
            </w:rPr>
          </w:rPrChange>
        </w:rPr>
        <w:lastRenderedPageBreak/>
        <w:t xml:space="preserve">The AAE will consider requests from </w:t>
      </w:r>
      <w:del w:id="64" w:author="Hartwig SORGER" w:date="2025-12-10T13:32:00Z" w16du:dateUtc="2025-12-10T12:32:00Z">
        <w:r w:rsidR="00140326" w:rsidRPr="00140326">
          <w:rPr>
            <w:lang w:val="en-US"/>
          </w:rPr>
          <w:delText>Officers or</w:delText>
        </w:r>
      </w:del>
      <w:proofErr w:type="spellStart"/>
      <w:ins w:id="65" w:author="Hartwig SORGER" w:date="2025-12-10T13:32:00Z" w16du:dateUtc="2025-12-10T12:32:00Z">
        <w:r w:rsidRPr="00E54A97">
          <w:rPr>
            <w:sz w:val="20"/>
            <w:szCs w:val="20"/>
            <w:lang w:val="en-US"/>
          </w:rPr>
          <w:t>Officersor</w:t>
        </w:r>
      </w:ins>
      <w:proofErr w:type="spellEnd"/>
      <w:r w:rsidRPr="00E54A97">
        <w:rPr>
          <w:sz w:val="20"/>
          <w:lang w:val="en-US"/>
          <w:rPrChange w:id="66" w:author="Hartwig SORGER" w:date="2025-12-10T13:32:00Z" w16du:dateUtc="2025-12-10T12:32:00Z">
            <w:rPr>
              <w:lang w:val="en-US"/>
            </w:rPr>
          </w:rPrChange>
        </w:rPr>
        <w:t xml:space="preserve"> other representatives for reimbursement of travel and subsistence expenses in attending, in his/her official capacity and where appropriate, the following </w:t>
      </w:r>
    </w:p>
    <w:p w14:paraId="3305FC64" w14:textId="77777777" w:rsidR="00140326" w:rsidRPr="00140326" w:rsidRDefault="00140326" w:rsidP="00140326">
      <w:pPr>
        <w:ind w:left="360" w:hanging="360"/>
        <w:rPr>
          <w:del w:id="67" w:author="Hartwig SORGER" w:date="2025-12-10T13:32:00Z" w16du:dateUtc="2025-12-10T12:32:00Z"/>
          <w:lang w:val="en-US"/>
        </w:rPr>
      </w:pPr>
    </w:p>
    <w:p w14:paraId="42658A20" w14:textId="07B04ADE" w:rsidR="00E54A97" w:rsidRDefault="00140326" w:rsidP="00B7279E">
      <w:pPr>
        <w:pStyle w:val="ListParagraph"/>
        <w:numPr>
          <w:ilvl w:val="0"/>
          <w:numId w:val="15"/>
        </w:numPr>
        <w:ind w:left="567" w:hanging="426"/>
        <w:rPr>
          <w:lang w:val="en-US"/>
        </w:rPr>
        <w:pPrChange w:id="68" w:author="Hartwig SORGER" w:date="2025-12-10T13:32:00Z" w16du:dateUtc="2025-12-10T12:32:00Z">
          <w:pPr>
            <w:ind w:left="720" w:hanging="360"/>
          </w:pPr>
        </w:pPrChange>
      </w:pPr>
      <w:del w:id="69" w:author="Hartwig SORGER" w:date="2025-12-10T13:32:00Z" w16du:dateUtc="2025-12-10T12:32:00Z">
        <w:r w:rsidRPr="00140326">
          <w:rPr>
            <w:lang w:val="en-US"/>
          </w:rPr>
          <w:delText>a.</w:delText>
        </w:r>
        <w:r w:rsidRPr="00140326">
          <w:rPr>
            <w:lang w:val="en-US"/>
          </w:rPr>
          <w:tab/>
        </w:r>
      </w:del>
      <w:r w:rsidR="00E54A97" w:rsidRPr="00B7279E">
        <w:rPr>
          <w:lang w:val="en-US"/>
        </w:rPr>
        <w:t xml:space="preserve">meetings with representatives of the EU and European Commission, including European Insurance, Banking and Pensions </w:t>
      </w:r>
      <w:proofErr w:type="gramStart"/>
      <w:r w:rsidR="00E54A97" w:rsidRPr="00B7279E">
        <w:rPr>
          <w:lang w:val="en-US"/>
        </w:rPr>
        <w:t>supervisors;</w:t>
      </w:r>
      <w:proofErr w:type="gramEnd"/>
    </w:p>
    <w:p w14:paraId="46D7F630" w14:textId="1134E584" w:rsidR="00CD376D" w:rsidRDefault="00140326" w:rsidP="00B7279E">
      <w:pPr>
        <w:pStyle w:val="ListParagraph"/>
        <w:numPr>
          <w:ilvl w:val="0"/>
          <w:numId w:val="15"/>
        </w:numPr>
        <w:ind w:left="567" w:hanging="426"/>
        <w:rPr>
          <w:lang w:val="en-US"/>
        </w:rPr>
        <w:pPrChange w:id="70" w:author="Hartwig SORGER" w:date="2025-12-10T13:32:00Z" w16du:dateUtc="2025-12-10T12:32:00Z">
          <w:pPr>
            <w:ind w:left="720" w:hanging="360"/>
          </w:pPr>
        </w:pPrChange>
      </w:pPr>
      <w:del w:id="71" w:author="Hartwig SORGER" w:date="2025-12-10T13:32:00Z" w16du:dateUtc="2025-12-10T12:32:00Z">
        <w:r w:rsidRPr="00140326">
          <w:rPr>
            <w:lang w:val="en-US"/>
          </w:rPr>
          <w:delText>b.</w:delText>
        </w:r>
        <w:r w:rsidRPr="00140326">
          <w:rPr>
            <w:lang w:val="en-US"/>
          </w:rPr>
          <w:tab/>
        </w:r>
      </w:del>
      <w:r w:rsidR="00CD376D" w:rsidRPr="00E54A97">
        <w:rPr>
          <w:lang w:val="en-US"/>
        </w:rPr>
        <w:t xml:space="preserve">meetings with international actuarial </w:t>
      </w:r>
      <w:proofErr w:type="spellStart"/>
      <w:proofErr w:type="gramStart"/>
      <w:r w:rsidR="00CD376D" w:rsidRPr="00E54A97">
        <w:rPr>
          <w:lang w:val="en-US"/>
        </w:rPr>
        <w:t>organisations</w:t>
      </w:r>
      <w:proofErr w:type="spellEnd"/>
      <w:r w:rsidR="003206C2">
        <w:rPr>
          <w:lang w:val="en-US"/>
        </w:rPr>
        <w:t>;</w:t>
      </w:r>
      <w:proofErr w:type="gramEnd"/>
    </w:p>
    <w:p w14:paraId="18BE93F3" w14:textId="350C4F61" w:rsidR="003206C2" w:rsidRDefault="00140326" w:rsidP="00B7279E">
      <w:pPr>
        <w:pStyle w:val="ListParagraph"/>
        <w:numPr>
          <w:ilvl w:val="0"/>
          <w:numId w:val="15"/>
        </w:numPr>
        <w:ind w:left="567" w:hanging="426"/>
        <w:rPr>
          <w:lang w:val="en-US"/>
        </w:rPr>
        <w:pPrChange w:id="72" w:author="Hartwig SORGER" w:date="2025-12-10T13:32:00Z" w16du:dateUtc="2025-12-10T12:32:00Z">
          <w:pPr>
            <w:ind w:left="720" w:hanging="360"/>
          </w:pPr>
        </w:pPrChange>
      </w:pPr>
      <w:del w:id="73" w:author="Hartwig SORGER" w:date="2025-12-10T13:32:00Z" w16du:dateUtc="2025-12-10T12:32:00Z">
        <w:r w:rsidRPr="00140326">
          <w:rPr>
            <w:lang w:val="en-US"/>
          </w:rPr>
          <w:delText>c.</w:delText>
        </w:r>
        <w:r w:rsidRPr="00140326">
          <w:rPr>
            <w:lang w:val="en-US"/>
          </w:rPr>
          <w:tab/>
        </w:r>
      </w:del>
      <w:r w:rsidR="003206C2" w:rsidRPr="00E54A97">
        <w:rPr>
          <w:lang w:val="en-US"/>
        </w:rPr>
        <w:t xml:space="preserve">meetings with other international and national </w:t>
      </w:r>
      <w:proofErr w:type="spellStart"/>
      <w:r w:rsidR="003206C2" w:rsidRPr="00E54A97">
        <w:rPr>
          <w:lang w:val="en-US"/>
        </w:rPr>
        <w:t>organisations</w:t>
      </w:r>
      <w:proofErr w:type="spellEnd"/>
      <w:r w:rsidR="003206C2" w:rsidRPr="00E54A97">
        <w:rPr>
          <w:lang w:val="en-US"/>
        </w:rPr>
        <w:t xml:space="preserve"> of special interest and</w:t>
      </w:r>
      <w:r w:rsidR="003206C2">
        <w:rPr>
          <w:lang w:val="en-US"/>
        </w:rPr>
        <w:t xml:space="preserve"> </w:t>
      </w:r>
      <w:r w:rsidR="00E56AC2" w:rsidRPr="00E54A97">
        <w:rPr>
          <w:lang w:val="en-US"/>
        </w:rPr>
        <w:t>relevance to the AAE</w:t>
      </w:r>
      <w:del w:id="74" w:author="Hartwig SORGER" w:date="2025-12-10T13:32:00Z" w16du:dateUtc="2025-12-10T12:32:00Z">
        <w:r w:rsidRPr="00140326">
          <w:rPr>
            <w:lang w:val="en-US"/>
          </w:rPr>
          <w:delText>;</w:delText>
        </w:r>
      </w:del>
    </w:p>
    <w:p w14:paraId="38EEB948" w14:textId="344E1D0C" w:rsidR="00FA353B" w:rsidRDefault="00140326" w:rsidP="00B7279E">
      <w:pPr>
        <w:pStyle w:val="ListParagraph"/>
        <w:numPr>
          <w:ilvl w:val="0"/>
          <w:numId w:val="15"/>
        </w:numPr>
        <w:ind w:left="567" w:hanging="426"/>
        <w:rPr>
          <w:lang w:val="en-US"/>
        </w:rPr>
        <w:pPrChange w:id="75" w:author="Hartwig SORGER" w:date="2025-12-10T13:32:00Z" w16du:dateUtc="2025-12-10T12:32:00Z">
          <w:pPr>
            <w:ind w:left="720" w:hanging="360"/>
          </w:pPr>
        </w:pPrChange>
      </w:pPr>
      <w:del w:id="76" w:author="Hartwig SORGER" w:date="2025-12-10T13:32:00Z" w16du:dateUtc="2025-12-10T12:32:00Z">
        <w:r w:rsidRPr="00140326">
          <w:rPr>
            <w:lang w:val="en-US"/>
          </w:rPr>
          <w:delText>d.</w:delText>
        </w:r>
        <w:r w:rsidRPr="00140326">
          <w:rPr>
            <w:lang w:val="en-US"/>
          </w:rPr>
          <w:tab/>
        </w:r>
      </w:del>
      <w:r w:rsidR="00FA353B" w:rsidRPr="00E54A97">
        <w:rPr>
          <w:lang w:val="en-US"/>
        </w:rPr>
        <w:t>AAE seminars, congresses and Summer</w:t>
      </w:r>
      <w:r w:rsidR="00FA353B">
        <w:rPr>
          <w:lang w:val="en-US"/>
        </w:rPr>
        <w:t xml:space="preserve"> Schools</w:t>
      </w:r>
    </w:p>
    <w:p w14:paraId="27C5274E" w14:textId="77777777" w:rsidR="00FA353B" w:rsidRPr="00FA353B" w:rsidRDefault="00FA353B" w:rsidP="00FA353B">
      <w:pPr>
        <w:rPr>
          <w:lang w:val="en-US"/>
        </w:rPr>
        <w:pPrChange w:id="77" w:author="Hartwig SORGER" w:date="2025-12-10T13:32:00Z" w16du:dateUtc="2025-12-10T12:32:00Z">
          <w:pPr>
            <w:ind w:left="360" w:hanging="360"/>
          </w:pPr>
        </w:pPrChange>
      </w:pPr>
    </w:p>
    <w:p w14:paraId="62A1CDC8" w14:textId="33BD22E9" w:rsidR="00E54A97" w:rsidRPr="00E54A97" w:rsidRDefault="00E54A97" w:rsidP="00E54A97">
      <w:pPr>
        <w:rPr>
          <w:ins w:id="78" w:author="Hartwig SORGER" w:date="2025-12-10T13:32:00Z" w16du:dateUtc="2025-12-10T12:32:00Z"/>
          <w:kern w:val="0"/>
          <w:sz w:val="20"/>
          <w:szCs w:val="20"/>
          <w:lang w:val="en-US" w:eastAsia="nl-NL"/>
          <w14:ligatures w14:val="none"/>
        </w:rPr>
      </w:pPr>
      <w:r w:rsidRPr="00E54A97">
        <w:rPr>
          <w:sz w:val="20"/>
          <w:lang w:val="en-US"/>
          <w:rPrChange w:id="79" w:author="Hartwig SORGER" w:date="2025-12-10T13:32:00Z" w16du:dateUtc="2025-12-10T12:32:00Z">
            <w:rPr>
              <w:lang w:val="en-US"/>
            </w:rPr>
          </w:rPrChange>
        </w:rPr>
        <w:t>3.</w:t>
      </w:r>
      <w:del w:id="80" w:author="Hartwig SORGER" w:date="2025-12-10T13:32:00Z" w16du:dateUtc="2025-12-10T12:32:00Z">
        <w:r w:rsidR="00140326" w:rsidRPr="00140326">
          <w:rPr>
            <w:lang w:val="en-US"/>
          </w:rPr>
          <w:tab/>
        </w:r>
      </w:del>
    </w:p>
    <w:p w14:paraId="44F651F8" w14:textId="2A3E4846" w:rsidR="00E54A97" w:rsidRPr="00E54A97" w:rsidRDefault="00E54A97" w:rsidP="00E54A97">
      <w:pPr>
        <w:rPr>
          <w:sz w:val="20"/>
          <w:lang w:val="en-US"/>
          <w:rPrChange w:id="81" w:author="Hartwig SORGER" w:date="2025-12-10T13:32:00Z" w16du:dateUtc="2025-12-10T12:32:00Z">
            <w:rPr>
              <w:lang w:val="en-US"/>
            </w:rPr>
          </w:rPrChange>
        </w:rPr>
        <w:pPrChange w:id="82" w:author="Hartwig SORGER" w:date="2025-12-10T13:32:00Z" w16du:dateUtc="2025-12-10T12:32:00Z">
          <w:pPr>
            <w:ind w:left="360" w:hanging="360"/>
          </w:pPr>
        </w:pPrChange>
      </w:pPr>
      <w:r w:rsidRPr="00E54A97">
        <w:rPr>
          <w:sz w:val="20"/>
          <w:lang w:val="en-US"/>
          <w:rPrChange w:id="83" w:author="Hartwig SORGER" w:date="2025-12-10T13:32:00Z" w16du:dateUtc="2025-12-10T12:32:00Z">
            <w:rPr>
              <w:lang w:val="en-US"/>
            </w:rPr>
          </w:rPrChange>
        </w:rPr>
        <w:t xml:space="preserve">Payment of </w:t>
      </w:r>
      <w:proofErr w:type="gramStart"/>
      <w:r w:rsidRPr="00E54A97">
        <w:rPr>
          <w:sz w:val="20"/>
          <w:lang w:val="en-US"/>
          <w:rPrChange w:id="84" w:author="Hartwig SORGER" w:date="2025-12-10T13:32:00Z" w16du:dateUtc="2025-12-10T12:32:00Z">
            <w:rPr>
              <w:lang w:val="en-US"/>
            </w:rPr>
          </w:rPrChange>
        </w:rPr>
        <w:t>Officers’,</w:t>
      </w:r>
      <w:proofErr w:type="gramEnd"/>
      <w:r w:rsidRPr="00E54A97">
        <w:rPr>
          <w:sz w:val="20"/>
          <w:lang w:val="en-US"/>
          <w:rPrChange w:id="85" w:author="Hartwig SORGER" w:date="2025-12-10T13:32:00Z" w16du:dateUtc="2025-12-10T12:32:00Z">
            <w:rPr/>
          </w:rPrChange>
        </w:rPr>
        <w:t xml:space="preserve"> Chairpersons of a Committee</w:t>
      </w:r>
      <w:r w:rsidRPr="00E54A97">
        <w:rPr>
          <w:sz w:val="20"/>
          <w:lang w:val="en-US"/>
          <w:rPrChange w:id="86" w:author="Hartwig SORGER" w:date="2025-12-10T13:32:00Z" w16du:dateUtc="2025-12-10T12:32:00Z">
            <w:rPr>
              <w:lang w:val="en-US"/>
            </w:rPr>
          </w:rPrChange>
        </w:rPr>
        <w:t xml:space="preserve"> or other representatives’ expenses for attendance at ordinary meetings of any of the AAE’s Committees will not normally be considered where he/she is a delegate of the Officer’s association.</w:t>
      </w:r>
    </w:p>
    <w:p w14:paraId="79F11E68" w14:textId="77777777" w:rsidR="00140326" w:rsidRPr="00140326" w:rsidRDefault="00140326" w:rsidP="00140326">
      <w:pPr>
        <w:ind w:left="360" w:hanging="360"/>
        <w:rPr>
          <w:del w:id="87" w:author="Hartwig SORGER" w:date="2025-12-10T13:32:00Z" w16du:dateUtc="2025-12-10T12:32:00Z"/>
          <w:lang w:val="en-US"/>
        </w:rPr>
      </w:pPr>
    </w:p>
    <w:p w14:paraId="38B35FA0" w14:textId="32286CD9" w:rsidR="00E54A97" w:rsidRPr="00E54A97" w:rsidRDefault="00E54A97" w:rsidP="00E54A97">
      <w:pPr>
        <w:rPr>
          <w:ins w:id="88" w:author="Hartwig SORGER" w:date="2025-12-10T13:32:00Z" w16du:dateUtc="2025-12-10T12:32:00Z"/>
          <w:kern w:val="0"/>
          <w:sz w:val="20"/>
          <w:szCs w:val="20"/>
          <w:lang w:val="en-US" w:eastAsia="nl-NL"/>
          <w14:ligatures w14:val="none"/>
        </w:rPr>
      </w:pPr>
      <w:r w:rsidRPr="00E54A97">
        <w:rPr>
          <w:sz w:val="20"/>
          <w:lang w:val="en-US"/>
          <w:rPrChange w:id="89" w:author="Hartwig SORGER" w:date="2025-12-10T13:32:00Z" w16du:dateUtc="2025-12-10T12:32:00Z">
            <w:rPr>
              <w:lang w:val="en-US"/>
            </w:rPr>
          </w:rPrChange>
        </w:rPr>
        <w:t>4.</w:t>
      </w:r>
      <w:del w:id="90" w:author="Hartwig SORGER" w:date="2025-12-10T13:32:00Z" w16du:dateUtc="2025-12-10T12:32:00Z">
        <w:r w:rsidR="00140326" w:rsidRPr="00140326">
          <w:rPr>
            <w:lang w:val="en-US"/>
          </w:rPr>
          <w:tab/>
          <w:delText>An</w:delText>
        </w:r>
      </w:del>
    </w:p>
    <w:p w14:paraId="3FAA05D5" w14:textId="515A8CA3" w:rsidR="009332EF" w:rsidRDefault="00EA62EF" w:rsidP="00E54A97">
      <w:pPr>
        <w:rPr>
          <w:sz w:val="20"/>
          <w:lang w:val="en-US"/>
          <w:rPrChange w:id="91" w:author="Hartwig SORGER" w:date="2025-12-10T13:32:00Z" w16du:dateUtc="2025-12-10T12:32:00Z">
            <w:rPr>
              <w:lang w:val="en-US"/>
            </w:rPr>
          </w:rPrChange>
        </w:rPr>
        <w:pPrChange w:id="92" w:author="Hartwig SORGER" w:date="2025-12-10T13:32:00Z" w16du:dateUtc="2025-12-10T12:32:00Z">
          <w:pPr>
            <w:ind w:left="360" w:hanging="360"/>
          </w:pPr>
        </w:pPrChange>
      </w:pPr>
      <w:ins w:id="93" w:author="Hartwig SORGER" w:date="2025-12-10T13:32:00Z" w16du:dateUtc="2025-12-10T12:32:00Z">
        <w:r>
          <w:rPr>
            <w:sz w:val="20"/>
            <w:szCs w:val="20"/>
            <w:lang w:val="en-US"/>
          </w:rPr>
          <w:t xml:space="preserve">In any case the board </w:t>
        </w:r>
        <w:proofErr w:type="gramStart"/>
        <w:r>
          <w:rPr>
            <w:sz w:val="20"/>
            <w:szCs w:val="20"/>
            <w:lang w:val="en-US"/>
          </w:rPr>
          <w:t>has to</w:t>
        </w:r>
        <w:proofErr w:type="gramEnd"/>
        <w:r>
          <w:rPr>
            <w:sz w:val="20"/>
            <w:szCs w:val="20"/>
            <w:lang w:val="en-US"/>
          </w:rPr>
          <w:t xml:space="preserve"> be informed in advance about a planned request for reimbursement. In </w:t>
        </w:r>
        <w:proofErr w:type="spellStart"/>
        <w:r>
          <w:rPr>
            <w:sz w:val="20"/>
            <w:szCs w:val="20"/>
            <w:lang w:val="en-US"/>
          </w:rPr>
          <w:t>addistion</w:t>
        </w:r>
        <w:proofErr w:type="spellEnd"/>
        <w:r>
          <w:rPr>
            <w:sz w:val="20"/>
            <w:szCs w:val="20"/>
            <w:lang w:val="en-US"/>
          </w:rPr>
          <w:t xml:space="preserve"> a</w:t>
        </w:r>
        <w:r w:rsidR="00E54A97" w:rsidRPr="00E54A97">
          <w:rPr>
            <w:sz w:val="20"/>
            <w:szCs w:val="20"/>
            <w:lang w:val="en-US"/>
          </w:rPr>
          <w:t>n</w:t>
        </w:r>
      </w:ins>
      <w:r w:rsidR="00E54A97" w:rsidRPr="00E54A97">
        <w:rPr>
          <w:sz w:val="20"/>
          <w:lang w:val="en-US"/>
          <w:rPrChange w:id="94" w:author="Hartwig SORGER" w:date="2025-12-10T13:32:00Z" w16du:dateUtc="2025-12-10T12:32:00Z">
            <w:rPr>
              <w:lang w:val="en-US"/>
            </w:rPr>
          </w:rPrChange>
        </w:rPr>
        <w:t xml:space="preserve"> outline case and budget must be submitted in advance, making clear the reason for the Officer’s or Chairperson’s participation, where this is not routine/covered in 2 above. Other representatives must submit an outline case and budget in advance making clear the reason for participation: if </w:t>
      </w:r>
      <w:proofErr w:type="gramStart"/>
      <w:r w:rsidR="00E54A97" w:rsidRPr="00E54A97">
        <w:rPr>
          <w:sz w:val="20"/>
          <w:lang w:val="en-US"/>
          <w:rPrChange w:id="95" w:author="Hartwig SORGER" w:date="2025-12-10T13:32:00Z" w16du:dateUtc="2025-12-10T12:32:00Z">
            <w:rPr>
              <w:lang w:val="en-US"/>
            </w:rPr>
          </w:rPrChange>
        </w:rPr>
        <w:t>the participation</w:t>
      </w:r>
      <w:proofErr w:type="gramEnd"/>
      <w:r w:rsidR="00E54A97" w:rsidRPr="00E54A97">
        <w:rPr>
          <w:sz w:val="20"/>
          <w:lang w:val="en-US"/>
          <w:rPrChange w:id="96" w:author="Hartwig SORGER" w:date="2025-12-10T13:32:00Z" w16du:dateUtc="2025-12-10T12:32:00Z">
            <w:rPr>
              <w:lang w:val="en-US"/>
            </w:rPr>
          </w:rPrChange>
        </w:rPr>
        <w:t xml:space="preserve"> is required on a regular basis </w:t>
      </w:r>
      <w:proofErr w:type="gramStart"/>
      <w:r w:rsidR="00E54A97" w:rsidRPr="00E54A97">
        <w:rPr>
          <w:sz w:val="20"/>
          <w:lang w:val="en-US"/>
          <w:rPrChange w:id="97" w:author="Hartwig SORGER" w:date="2025-12-10T13:32:00Z" w16du:dateUtc="2025-12-10T12:32:00Z">
            <w:rPr>
              <w:lang w:val="en-US"/>
            </w:rPr>
          </w:rPrChange>
        </w:rPr>
        <w:t>the submission</w:t>
      </w:r>
      <w:proofErr w:type="gramEnd"/>
      <w:r w:rsidR="00E54A97" w:rsidRPr="00E54A97">
        <w:rPr>
          <w:sz w:val="20"/>
          <w:lang w:val="en-US"/>
          <w:rPrChange w:id="98" w:author="Hartwig SORGER" w:date="2025-12-10T13:32:00Z" w16du:dateUtc="2025-12-10T12:32:00Z">
            <w:rPr>
              <w:lang w:val="en-US"/>
            </w:rPr>
          </w:rPrChange>
        </w:rPr>
        <w:t xml:space="preserve"> can be</w:t>
      </w:r>
      <w:r w:rsidR="00283AA7">
        <w:rPr>
          <w:sz w:val="20"/>
          <w:lang w:val="en-US"/>
          <w:rPrChange w:id="99" w:author="Hartwig SORGER" w:date="2025-12-10T13:32:00Z" w16du:dateUtc="2025-12-10T12:32:00Z">
            <w:rPr>
              <w:lang w:val="en-US"/>
            </w:rPr>
          </w:rPrChange>
        </w:rPr>
        <w:t xml:space="preserve"> considered in this context.</w:t>
      </w:r>
    </w:p>
    <w:p w14:paraId="53E49E6B" w14:textId="77777777" w:rsidR="00140326" w:rsidRDefault="00140326" w:rsidP="00140326">
      <w:pPr>
        <w:ind w:left="360"/>
        <w:rPr>
          <w:del w:id="100" w:author="Hartwig SORGER" w:date="2025-12-10T13:32:00Z" w16du:dateUtc="2025-12-10T12:32:00Z"/>
          <w:lang w:val="en-US"/>
        </w:rPr>
      </w:pPr>
    </w:p>
    <w:p w14:paraId="049E43B2" w14:textId="77777777" w:rsidR="00B811E2" w:rsidRDefault="00B811E2" w:rsidP="00140326">
      <w:pPr>
        <w:ind w:left="360"/>
        <w:rPr>
          <w:del w:id="101" w:author="Hartwig SORGER" w:date="2025-12-10T13:32:00Z" w16du:dateUtc="2025-12-10T12:32:00Z"/>
          <w:lang w:val="en-US"/>
        </w:rPr>
      </w:pPr>
    </w:p>
    <w:p w14:paraId="4697A874" w14:textId="77777777" w:rsidR="00B811E2" w:rsidRDefault="00B811E2" w:rsidP="00140326">
      <w:pPr>
        <w:ind w:left="360"/>
        <w:rPr>
          <w:del w:id="102" w:author="Hartwig SORGER" w:date="2025-12-10T13:32:00Z" w16du:dateUtc="2025-12-10T12:32:00Z"/>
          <w:lang w:val="en-US"/>
        </w:rPr>
      </w:pPr>
    </w:p>
    <w:p w14:paraId="5BDFBE5C" w14:textId="07D99ECC" w:rsidR="009332EF" w:rsidRDefault="00F22256" w:rsidP="00F22256">
      <w:pPr>
        <w:rPr>
          <w:sz w:val="20"/>
          <w:lang w:val="en-US"/>
          <w:rPrChange w:id="103" w:author="Hartwig SORGER" w:date="2025-12-10T13:32:00Z" w16du:dateUtc="2025-12-10T12:32:00Z">
            <w:rPr>
              <w:lang w:val="en-US"/>
            </w:rPr>
          </w:rPrChange>
        </w:rPr>
        <w:pPrChange w:id="104" w:author="Hartwig SORGER" w:date="2025-12-10T13:32:00Z" w16du:dateUtc="2025-12-10T12:32:00Z">
          <w:pPr>
            <w:ind w:left="360"/>
          </w:pPr>
        </w:pPrChange>
      </w:pPr>
      <w:r w:rsidRPr="00F22256">
        <w:rPr>
          <w:sz w:val="20"/>
          <w:lang w:val="en-US"/>
          <w:rPrChange w:id="105" w:author="Hartwig SORGER" w:date="2025-12-10T13:32:00Z" w16du:dateUtc="2025-12-10T12:32:00Z">
            <w:rPr>
              <w:lang w:val="en-US"/>
            </w:rPr>
          </w:rPrChange>
        </w:rPr>
        <w:t xml:space="preserve">AAE Officers, </w:t>
      </w:r>
      <w:r w:rsidRPr="00F22256">
        <w:rPr>
          <w:sz w:val="20"/>
          <w:lang w:val="en-US"/>
          <w:rPrChange w:id="106" w:author="Hartwig SORGER" w:date="2025-12-10T13:32:00Z" w16du:dateUtc="2025-12-10T12:32:00Z">
            <w:rPr/>
          </w:rPrChange>
        </w:rPr>
        <w:t>Chairpersons of a Committee</w:t>
      </w:r>
      <w:r w:rsidRPr="00F22256">
        <w:rPr>
          <w:sz w:val="20"/>
          <w:lang w:val="en-US"/>
          <w:rPrChange w:id="107" w:author="Hartwig SORGER" w:date="2025-12-10T13:32:00Z" w16du:dateUtc="2025-12-10T12:32:00Z">
            <w:rPr>
              <w:lang w:val="en-US"/>
            </w:rPr>
          </w:rPrChange>
        </w:rPr>
        <w:t xml:space="preserve"> and other official representatives are requested, whenever possible, to consider whether it would be appropriate to seek </w:t>
      </w:r>
      <w:r w:rsidRPr="00F22256">
        <w:rPr>
          <w:sz w:val="20"/>
          <w:lang w:val="en-US"/>
          <w:rPrChange w:id="108" w:author="Hartwig SORGER" w:date="2025-12-10T13:32:00Z" w16du:dateUtc="2025-12-10T12:32:00Z">
            <w:rPr>
              <w:lang w:val="en-US"/>
            </w:rPr>
          </w:rPrChange>
        </w:rPr>
        <w:lastRenderedPageBreak/>
        <w:t>reimbursement for travel expenses from other parties that might also benefit from the trip, such as the organizer of the event, the local association or the employe</w:t>
      </w:r>
      <w:r w:rsidR="00FC67D5">
        <w:rPr>
          <w:sz w:val="20"/>
          <w:lang w:val="en-US"/>
          <w:rPrChange w:id="109" w:author="Hartwig SORGER" w:date="2025-12-10T13:32:00Z" w16du:dateUtc="2025-12-10T12:32:00Z">
            <w:rPr>
              <w:lang w:val="en-US"/>
            </w:rPr>
          </w:rPrChange>
        </w:rPr>
        <w:t>r.</w:t>
      </w:r>
    </w:p>
    <w:p w14:paraId="44DA409C" w14:textId="03ED86A7" w:rsidR="00122875" w:rsidRDefault="00122875">
      <w:pPr>
        <w:spacing w:after="0" w:line="240" w:lineRule="auto"/>
        <w:rPr>
          <w:sz w:val="20"/>
          <w:lang w:val="en-US"/>
          <w:rPrChange w:id="110" w:author="Hartwig SORGER" w:date="2025-12-10T13:32:00Z" w16du:dateUtc="2025-12-10T12:32:00Z">
            <w:rPr>
              <w:lang w:val="en-US"/>
            </w:rPr>
          </w:rPrChange>
        </w:rPr>
        <w:pPrChange w:id="111" w:author="Hartwig SORGER" w:date="2025-12-10T13:32:00Z" w16du:dateUtc="2025-12-10T12:32:00Z">
          <w:pPr>
            <w:ind w:left="360"/>
          </w:pPr>
        </w:pPrChange>
      </w:pPr>
      <w:ins w:id="112" w:author="Hartwig SORGER" w:date="2025-12-10T13:32:00Z" w16du:dateUtc="2025-12-10T12:32:00Z">
        <w:r>
          <w:rPr>
            <w:sz w:val="20"/>
            <w:szCs w:val="20"/>
            <w:lang w:val="en-US"/>
          </w:rPr>
          <w:br w:type="page"/>
        </w:r>
      </w:ins>
    </w:p>
    <w:p w14:paraId="1783EDA9" w14:textId="43264B19" w:rsidR="00E132E9" w:rsidRDefault="00E132E9" w:rsidP="00E132E9">
      <w:pPr>
        <w:rPr>
          <w:ins w:id="113" w:author="Hartwig SORGER" w:date="2025-12-10T13:32:00Z" w16du:dateUtc="2025-12-10T12:32:00Z"/>
          <w:kern w:val="0"/>
          <w:sz w:val="20"/>
          <w:szCs w:val="20"/>
          <w:lang w:val="en-US" w:eastAsia="nl-NL"/>
          <w14:ligatures w14:val="none"/>
        </w:rPr>
      </w:pPr>
      <w:r>
        <w:rPr>
          <w:sz w:val="20"/>
          <w:lang w:val="en-US"/>
          <w:rPrChange w:id="114" w:author="Hartwig SORGER" w:date="2025-12-10T13:32:00Z" w16du:dateUtc="2025-12-10T12:32:00Z">
            <w:rPr>
              <w:lang w:val="en-US"/>
            </w:rPr>
          </w:rPrChange>
        </w:rPr>
        <w:t>5.</w:t>
      </w:r>
      <w:del w:id="115" w:author="Hartwig SORGER" w:date="2025-12-10T13:32:00Z" w16du:dateUtc="2025-12-10T12:32:00Z">
        <w:r w:rsidR="00140326" w:rsidRPr="00140326">
          <w:rPr>
            <w:lang w:val="en-US"/>
          </w:rPr>
          <w:tab/>
        </w:r>
      </w:del>
    </w:p>
    <w:p w14:paraId="4A537050" w14:textId="77D16BE9" w:rsidR="00122875" w:rsidRDefault="00E132E9" w:rsidP="00E132E9">
      <w:pPr>
        <w:rPr>
          <w:sz w:val="20"/>
          <w:lang w:val="en-US"/>
          <w:rPrChange w:id="116" w:author="Hartwig SORGER" w:date="2025-12-10T13:32:00Z" w16du:dateUtc="2025-12-10T12:32:00Z">
            <w:rPr>
              <w:lang w:val="en-US"/>
            </w:rPr>
          </w:rPrChange>
        </w:rPr>
        <w:pPrChange w:id="117" w:author="Hartwig SORGER" w:date="2025-12-10T13:32:00Z" w16du:dateUtc="2025-12-10T12:32:00Z">
          <w:pPr>
            <w:ind w:left="360" w:hanging="360"/>
          </w:pPr>
        </w:pPrChange>
      </w:pPr>
      <w:r w:rsidRPr="00E132E9">
        <w:rPr>
          <w:sz w:val="20"/>
          <w:lang w:val="en-US"/>
          <w:rPrChange w:id="118" w:author="Hartwig SORGER" w:date="2025-12-10T13:32:00Z" w16du:dateUtc="2025-12-10T12:32:00Z">
            <w:rPr>
              <w:lang w:val="en-US"/>
            </w:rPr>
          </w:rPrChange>
        </w:rPr>
        <w:t>The administration of reimbursement of expenses will follow procedures consistent with statutory and audit requirements. Actual payment will only be made for reasonable expenditure, for which receipts will be required</w:t>
      </w:r>
      <w:r>
        <w:rPr>
          <w:sz w:val="20"/>
          <w:lang w:val="en-US"/>
          <w:rPrChange w:id="119" w:author="Hartwig SORGER" w:date="2025-12-10T13:32:00Z" w16du:dateUtc="2025-12-10T12:32:00Z">
            <w:rPr>
              <w:lang w:val="en-US"/>
            </w:rPr>
          </w:rPrChange>
        </w:rPr>
        <w:t>.</w:t>
      </w:r>
    </w:p>
    <w:p w14:paraId="2F1BD992" w14:textId="77777777" w:rsidR="00140326" w:rsidRPr="00140326" w:rsidRDefault="00140326" w:rsidP="00140326">
      <w:pPr>
        <w:ind w:left="360" w:hanging="360"/>
        <w:rPr>
          <w:del w:id="120" w:author="Hartwig SORGER" w:date="2025-12-10T13:32:00Z" w16du:dateUtc="2025-12-10T12:32:00Z"/>
          <w:lang w:val="en-US"/>
        </w:rPr>
      </w:pPr>
    </w:p>
    <w:p w14:paraId="02518199" w14:textId="5A76878F" w:rsidR="00FB3203" w:rsidRPr="00FB3203" w:rsidRDefault="00FB3203" w:rsidP="00FB3203">
      <w:pPr>
        <w:rPr>
          <w:ins w:id="121" w:author="Hartwig SORGER" w:date="2025-12-10T13:32:00Z" w16du:dateUtc="2025-12-10T12:32:00Z"/>
          <w:kern w:val="0"/>
          <w:sz w:val="20"/>
          <w:szCs w:val="20"/>
          <w:lang w:val="en-US" w:eastAsia="nl-NL"/>
          <w14:ligatures w14:val="none"/>
        </w:rPr>
      </w:pPr>
      <w:r w:rsidRPr="00FB3203">
        <w:rPr>
          <w:sz w:val="20"/>
          <w:lang w:val="en-US"/>
          <w:rPrChange w:id="122" w:author="Hartwig SORGER" w:date="2025-12-10T13:32:00Z" w16du:dateUtc="2025-12-10T12:32:00Z">
            <w:rPr>
              <w:lang w:val="en-US"/>
            </w:rPr>
          </w:rPrChange>
        </w:rPr>
        <w:t>6.</w:t>
      </w:r>
      <w:del w:id="123" w:author="Hartwig SORGER" w:date="2025-12-10T13:32:00Z" w16du:dateUtc="2025-12-10T12:32:00Z">
        <w:r w:rsidR="00140326" w:rsidRPr="00140326">
          <w:rPr>
            <w:lang w:val="en-US"/>
          </w:rPr>
          <w:tab/>
        </w:r>
      </w:del>
    </w:p>
    <w:p w14:paraId="1AFFCF8D" w14:textId="1B42627B" w:rsidR="00E132E9" w:rsidRDefault="00FB3203" w:rsidP="00FB3203">
      <w:pPr>
        <w:rPr>
          <w:sz w:val="20"/>
          <w:lang w:val="en-US"/>
          <w:rPrChange w:id="124" w:author="Hartwig SORGER" w:date="2025-12-10T13:32:00Z" w16du:dateUtc="2025-12-10T12:32:00Z">
            <w:rPr>
              <w:lang w:val="en-US"/>
            </w:rPr>
          </w:rPrChange>
        </w:rPr>
        <w:pPrChange w:id="125" w:author="Hartwig SORGER" w:date="2025-12-10T13:32:00Z" w16du:dateUtc="2025-12-10T12:32:00Z">
          <w:pPr>
            <w:ind w:left="360" w:hanging="360"/>
          </w:pPr>
        </w:pPrChange>
      </w:pPr>
      <w:r w:rsidRPr="00FB3203">
        <w:rPr>
          <w:sz w:val="20"/>
          <w:lang w:val="en-US"/>
          <w:rPrChange w:id="126" w:author="Hartwig SORGER" w:date="2025-12-10T13:32:00Z" w16du:dateUtc="2025-12-10T12:32:00Z">
            <w:rPr>
              <w:lang w:val="en-US"/>
            </w:rPr>
          </w:rPrChange>
        </w:rPr>
        <w:t>Requests for payment of Officer’s expenses will be considered by the Chief Executive or in his/her absence by the Honorary Treasurer.</w:t>
      </w:r>
    </w:p>
    <w:p w14:paraId="103B6AC5" w14:textId="77777777" w:rsidR="00140326" w:rsidRPr="00140326" w:rsidRDefault="00140326" w:rsidP="00140326">
      <w:pPr>
        <w:ind w:left="360" w:hanging="360"/>
        <w:rPr>
          <w:del w:id="127" w:author="Hartwig SORGER" w:date="2025-12-10T13:32:00Z" w16du:dateUtc="2025-12-10T12:32:00Z"/>
          <w:lang w:val="en-US"/>
        </w:rPr>
      </w:pPr>
    </w:p>
    <w:p w14:paraId="206BC04B" w14:textId="527BB7AB" w:rsidR="00655BF5" w:rsidRPr="00655BF5" w:rsidRDefault="00655BF5" w:rsidP="00655BF5">
      <w:pPr>
        <w:rPr>
          <w:ins w:id="128" w:author="Hartwig SORGER" w:date="2025-12-10T13:32:00Z" w16du:dateUtc="2025-12-10T12:32:00Z"/>
          <w:kern w:val="0"/>
          <w:sz w:val="20"/>
          <w:szCs w:val="20"/>
          <w:lang w:val="en-US" w:eastAsia="nl-NL"/>
          <w14:ligatures w14:val="none"/>
        </w:rPr>
      </w:pPr>
      <w:r>
        <w:rPr>
          <w:sz w:val="20"/>
          <w:lang w:val="en-US"/>
          <w:rPrChange w:id="129" w:author="Hartwig SORGER" w:date="2025-12-10T13:32:00Z" w16du:dateUtc="2025-12-10T12:32:00Z">
            <w:rPr>
              <w:lang w:val="en-US"/>
            </w:rPr>
          </w:rPrChange>
        </w:rPr>
        <w:t>7.</w:t>
      </w:r>
      <w:del w:id="130" w:author="Hartwig SORGER" w:date="2025-12-10T13:32:00Z" w16du:dateUtc="2025-12-10T12:32:00Z">
        <w:r w:rsidR="00140326" w:rsidRPr="00140326">
          <w:rPr>
            <w:lang w:val="en-US"/>
          </w:rPr>
          <w:tab/>
        </w:r>
      </w:del>
    </w:p>
    <w:p w14:paraId="1B4649D0" w14:textId="53E5EA6E" w:rsidR="00FB3203" w:rsidRDefault="00655BF5" w:rsidP="00655BF5">
      <w:pPr>
        <w:rPr>
          <w:sz w:val="20"/>
          <w:lang w:val="en-US"/>
          <w:rPrChange w:id="131" w:author="Hartwig SORGER" w:date="2025-12-10T13:32:00Z" w16du:dateUtc="2025-12-10T12:32:00Z">
            <w:rPr>
              <w:lang w:val="en-US"/>
            </w:rPr>
          </w:rPrChange>
        </w:rPr>
        <w:pPrChange w:id="132" w:author="Hartwig SORGER" w:date="2025-12-10T13:32:00Z" w16du:dateUtc="2025-12-10T12:32:00Z">
          <w:pPr>
            <w:ind w:left="360" w:hanging="360"/>
          </w:pPr>
        </w:pPrChange>
      </w:pPr>
      <w:r w:rsidRPr="00655BF5">
        <w:rPr>
          <w:sz w:val="20"/>
          <w:lang w:val="en-US"/>
          <w:rPrChange w:id="133" w:author="Hartwig SORGER" w:date="2025-12-10T13:32:00Z" w16du:dateUtc="2025-12-10T12:32:00Z">
            <w:rPr>
              <w:lang w:val="en-US"/>
            </w:rPr>
          </w:rPrChange>
        </w:rPr>
        <w:t>Payment of Officers’ expenses will include first class rail/economy class air fare as appropriate, and reasonable accommodation, subsistence and taxi expenses. Officers</w:t>
      </w:r>
      <w:del w:id="134" w:author="Hartwig SORGER" w:date="2025-12-10T13:32:00Z" w16du:dateUtc="2025-12-10T12:32:00Z">
        <w:r w:rsidR="00B811E2">
          <w:rPr>
            <w:lang w:val="en-US"/>
          </w:rPr>
          <w:delText>,</w:delText>
        </w:r>
      </w:del>
      <w:r>
        <w:rPr>
          <w:sz w:val="20"/>
          <w:lang w:val="en-US"/>
          <w:rPrChange w:id="135" w:author="Hartwig SORGER" w:date="2025-12-10T13:32:00Z" w16du:dateUtc="2025-12-10T12:32:00Z">
            <w:rPr>
              <w:lang w:val="en-US"/>
            </w:rPr>
          </w:rPrChange>
        </w:rPr>
        <w:t xml:space="preserve"> </w:t>
      </w:r>
      <w:r w:rsidRPr="00655BF5">
        <w:rPr>
          <w:sz w:val="20"/>
          <w:lang w:val="en-US"/>
          <w:rPrChange w:id="136" w:author="Hartwig SORGER" w:date="2025-12-10T13:32:00Z" w16du:dateUtc="2025-12-10T12:32:00Z">
            <w:rPr/>
          </w:rPrChange>
        </w:rPr>
        <w:t>Chairpersons of a Committee</w:t>
      </w:r>
      <w:r w:rsidRPr="00655BF5">
        <w:rPr>
          <w:sz w:val="20"/>
          <w:lang w:val="en-US"/>
          <w:rPrChange w:id="137" w:author="Hartwig SORGER" w:date="2025-12-10T13:32:00Z" w16du:dateUtc="2025-12-10T12:32:00Z">
            <w:rPr>
              <w:lang w:val="en-US"/>
            </w:rPr>
          </w:rPrChange>
        </w:rPr>
        <w:t xml:space="preserve"> or other representatives are expected to obtain the lowest available convenient air fares based on a return ticket for a direct flight and using a reputable carrier. Travel by private car is permitted (distance rate = €0.</w:t>
      </w:r>
      <w:del w:id="138" w:author="Hartwig SORGER" w:date="2025-12-10T13:32:00Z" w16du:dateUtc="2025-12-10T12:32:00Z">
        <w:r w:rsidR="00140326" w:rsidRPr="00140326">
          <w:rPr>
            <w:lang w:val="en-US"/>
          </w:rPr>
          <w:delText>2 (twenty</w:delText>
        </w:r>
      </w:del>
      <w:ins w:id="139" w:author="Hartwig SORGER" w:date="2025-12-10T13:32:00Z" w16du:dateUtc="2025-12-10T12:32:00Z">
        <w:r w:rsidR="00EA62EF">
          <w:rPr>
            <w:sz w:val="20"/>
            <w:szCs w:val="20"/>
            <w:lang w:val="en-US"/>
          </w:rPr>
          <w:t>4</w:t>
        </w:r>
        <w:r w:rsidRPr="00655BF5">
          <w:rPr>
            <w:sz w:val="20"/>
            <w:szCs w:val="20"/>
            <w:lang w:val="en-US"/>
          </w:rPr>
          <w:t xml:space="preserve"> (</w:t>
        </w:r>
        <w:proofErr w:type="spellStart"/>
        <w:r w:rsidR="00EA62EF">
          <w:rPr>
            <w:sz w:val="20"/>
            <w:szCs w:val="20"/>
            <w:lang w:val="en-US"/>
          </w:rPr>
          <w:t>fourty</w:t>
        </w:r>
      </w:ins>
      <w:proofErr w:type="spellEnd"/>
      <w:r w:rsidRPr="00655BF5">
        <w:rPr>
          <w:sz w:val="20"/>
          <w:lang w:val="en-US"/>
          <w:rPrChange w:id="140" w:author="Hartwig SORGER" w:date="2025-12-10T13:32:00Z" w16du:dateUtc="2025-12-10T12:32:00Z">
            <w:rPr>
              <w:lang w:val="en-US"/>
            </w:rPr>
          </w:rPrChange>
        </w:rPr>
        <w:t xml:space="preserve"> eurocents) per </w:t>
      </w:r>
      <w:proofErr w:type="spellStart"/>
      <w:r w:rsidRPr="00655BF5">
        <w:rPr>
          <w:sz w:val="20"/>
          <w:lang w:val="en-US"/>
          <w:rPrChange w:id="141" w:author="Hartwig SORGER" w:date="2025-12-10T13:32:00Z" w16du:dateUtc="2025-12-10T12:32:00Z">
            <w:rPr>
              <w:lang w:val="en-US"/>
            </w:rPr>
          </w:rPrChange>
        </w:rPr>
        <w:t>kilometre</w:t>
      </w:r>
      <w:proofErr w:type="spellEnd"/>
      <w:r w:rsidRPr="00655BF5">
        <w:rPr>
          <w:sz w:val="20"/>
          <w:lang w:val="en-US"/>
          <w:rPrChange w:id="142" w:author="Hartwig SORGER" w:date="2025-12-10T13:32:00Z" w16du:dateUtc="2025-12-10T12:32:00Z">
            <w:rPr>
              <w:lang w:val="en-US"/>
            </w:rPr>
          </w:rPrChange>
        </w:rPr>
        <w:t>) provided this does not exceed the corresponding fare by public transport.</w:t>
      </w:r>
    </w:p>
    <w:p w14:paraId="365F61B1" w14:textId="77777777" w:rsidR="00140326" w:rsidRPr="00140326" w:rsidRDefault="00140326" w:rsidP="005E6316">
      <w:pPr>
        <w:tabs>
          <w:tab w:val="left" w:pos="5182"/>
        </w:tabs>
        <w:ind w:left="360" w:hanging="360"/>
        <w:rPr>
          <w:del w:id="143" w:author="Hartwig SORGER" w:date="2025-12-10T13:32:00Z" w16du:dateUtc="2025-12-10T12:32:00Z"/>
          <w:lang w:val="en-US"/>
        </w:rPr>
      </w:pPr>
    </w:p>
    <w:p w14:paraId="3D66FDFD" w14:textId="04339414" w:rsidR="005E7838" w:rsidRDefault="006D3BAA" w:rsidP="00655BF5">
      <w:pPr>
        <w:rPr>
          <w:ins w:id="144" w:author="Hartwig SORGER" w:date="2025-12-10T13:32:00Z" w16du:dateUtc="2025-12-10T12:32:00Z"/>
          <w:kern w:val="0"/>
          <w:sz w:val="20"/>
          <w:szCs w:val="20"/>
          <w:lang w:val="en-US" w:eastAsia="nl-NL"/>
          <w14:ligatures w14:val="none"/>
        </w:rPr>
      </w:pPr>
      <w:r>
        <w:rPr>
          <w:sz w:val="20"/>
          <w:lang w:val="en-US"/>
          <w:rPrChange w:id="145" w:author="Hartwig SORGER" w:date="2025-12-10T13:32:00Z" w16du:dateUtc="2025-12-10T12:32:00Z">
            <w:rPr>
              <w:lang w:val="en-US"/>
            </w:rPr>
          </w:rPrChange>
        </w:rPr>
        <w:t>8.</w:t>
      </w:r>
      <w:del w:id="146" w:author="Hartwig SORGER" w:date="2025-12-10T13:32:00Z" w16du:dateUtc="2025-12-10T12:32:00Z">
        <w:r w:rsidR="00140326" w:rsidRPr="00140326">
          <w:rPr>
            <w:lang w:val="en-US"/>
          </w:rPr>
          <w:tab/>
        </w:r>
      </w:del>
    </w:p>
    <w:p w14:paraId="7547EA2E" w14:textId="535CE29E" w:rsidR="006D3BAA" w:rsidRDefault="006D3BAA" w:rsidP="006D3BAA">
      <w:pPr>
        <w:rPr>
          <w:sz w:val="20"/>
          <w:lang w:val="en-US"/>
          <w:rPrChange w:id="147" w:author="Hartwig SORGER" w:date="2025-12-10T13:32:00Z" w16du:dateUtc="2025-12-10T12:32:00Z">
            <w:rPr>
              <w:lang w:val="en-US"/>
            </w:rPr>
          </w:rPrChange>
        </w:rPr>
        <w:pPrChange w:id="148" w:author="Hartwig SORGER" w:date="2025-12-10T13:32:00Z" w16du:dateUtc="2025-12-10T12:32:00Z">
          <w:pPr>
            <w:ind w:left="360" w:hanging="360"/>
          </w:pPr>
        </w:pPrChange>
      </w:pPr>
      <w:r w:rsidRPr="006D3BAA">
        <w:rPr>
          <w:sz w:val="20"/>
          <w:lang w:val="en-US"/>
          <w:rPrChange w:id="149" w:author="Hartwig SORGER" w:date="2025-12-10T13:32:00Z" w16du:dateUtc="2025-12-10T12:32:00Z">
            <w:rPr>
              <w:lang w:val="en-US"/>
            </w:rPr>
          </w:rPrChange>
        </w:rPr>
        <w:t>All receipts will be required. For the avoidance of doubt, the amount reimbursed will not exceed the actual costs. Reimbursement is made once travel has taken place.</w:t>
      </w:r>
    </w:p>
    <w:p w14:paraId="49C46F66" w14:textId="77777777" w:rsidR="00140326" w:rsidRPr="00140326" w:rsidRDefault="00140326" w:rsidP="00140326">
      <w:pPr>
        <w:ind w:left="360" w:hanging="360"/>
        <w:rPr>
          <w:del w:id="150" w:author="Hartwig SORGER" w:date="2025-12-10T13:32:00Z" w16du:dateUtc="2025-12-10T12:32:00Z"/>
          <w:lang w:val="en-US"/>
        </w:rPr>
      </w:pPr>
    </w:p>
    <w:p w14:paraId="09E15F2E" w14:textId="0FF2755F" w:rsidR="006D3BAA" w:rsidRDefault="006D3BAA" w:rsidP="006D3BAA">
      <w:pPr>
        <w:rPr>
          <w:ins w:id="151" w:author="Hartwig SORGER" w:date="2025-12-10T13:32:00Z" w16du:dateUtc="2025-12-10T12:32:00Z"/>
          <w:kern w:val="0"/>
          <w:sz w:val="20"/>
          <w:szCs w:val="20"/>
          <w:lang w:val="en-US" w:eastAsia="nl-NL"/>
          <w14:ligatures w14:val="none"/>
        </w:rPr>
      </w:pPr>
      <w:r>
        <w:rPr>
          <w:sz w:val="20"/>
          <w:lang w:val="en-US"/>
          <w:rPrChange w:id="152" w:author="Hartwig SORGER" w:date="2025-12-10T13:32:00Z" w16du:dateUtc="2025-12-10T12:32:00Z">
            <w:rPr>
              <w:lang w:val="en-US"/>
            </w:rPr>
          </w:rPrChange>
        </w:rPr>
        <w:t>9.</w:t>
      </w:r>
      <w:del w:id="153" w:author="Hartwig SORGER" w:date="2025-12-10T13:32:00Z" w16du:dateUtc="2025-12-10T12:32:00Z">
        <w:r w:rsidR="00140326" w:rsidRPr="00140326">
          <w:rPr>
            <w:lang w:val="en-US"/>
          </w:rPr>
          <w:tab/>
        </w:r>
      </w:del>
    </w:p>
    <w:p w14:paraId="3C5DC042" w14:textId="21F232E0" w:rsidR="006D3BAA" w:rsidRDefault="00BD7EFE" w:rsidP="00BD7EFE">
      <w:pPr>
        <w:rPr>
          <w:sz w:val="20"/>
          <w:lang w:val="en-US"/>
          <w:rPrChange w:id="154" w:author="Hartwig SORGER" w:date="2025-12-10T13:32:00Z" w16du:dateUtc="2025-12-10T12:32:00Z">
            <w:rPr>
              <w:lang w:val="en-US"/>
            </w:rPr>
          </w:rPrChange>
        </w:rPr>
        <w:pPrChange w:id="155" w:author="Hartwig SORGER" w:date="2025-12-10T13:32:00Z" w16du:dateUtc="2025-12-10T12:32:00Z">
          <w:pPr>
            <w:ind w:left="360" w:hanging="360"/>
          </w:pPr>
        </w:pPrChange>
      </w:pPr>
      <w:r w:rsidRPr="00BD7EFE">
        <w:rPr>
          <w:sz w:val="20"/>
          <w:lang w:val="en-US"/>
          <w:rPrChange w:id="156" w:author="Hartwig SORGER" w:date="2025-12-10T13:32:00Z" w16du:dateUtc="2025-12-10T12:32:00Z">
            <w:rPr>
              <w:lang w:val="en-US"/>
            </w:rPr>
          </w:rPrChange>
        </w:rPr>
        <w:t>An Expense Reimbursement Claim Form must be submitted to the Chief Executive</w:t>
      </w:r>
      <w:ins w:id="157" w:author="Hartwig SORGER" w:date="2025-12-10T13:32:00Z" w16du:dateUtc="2025-12-10T12:32:00Z">
        <w:r w:rsidRPr="00BD7EFE">
          <w:rPr>
            <w:sz w:val="20"/>
            <w:szCs w:val="20"/>
            <w:lang w:val="en-US"/>
          </w:rPr>
          <w:t xml:space="preserve"> </w:t>
        </w:r>
        <w:r w:rsidR="00EA62EF" w:rsidRPr="00FB3203">
          <w:rPr>
            <w:sz w:val="20"/>
            <w:szCs w:val="20"/>
            <w:lang w:val="en-US"/>
          </w:rPr>
          <w:t xml:space="preserve">or in his/her absence </w:t>
        </w:r>
        <w:r w:rsidR="00EA62EF">
          <w:rPr>
            <w:sz w:val="20"/>
            <w:szCs w:val="20"/>
            <w:lang w:val="en-US"/>
          </w:rPr>
          <w:t>to</w:t>
        </w:r>
        <w:r w:rsidR="00EA62EF" w:rsidRPr="00FB3203">
          <w:rPr>
            <w:sz w:val="20"/>
            <w:szCs w:val="20"/>
            <w:lang w:val="en-US"/>
          </w:rPr>
          <w:t xml:space="preserve"> the Honorary Treasurer</w:t>
        </w:r>
      </w:ins>
      <w:r w:rsidR="00EA62EF" w:rsidRPr="00BD7EFE">
        <w:rPr>
          <w:sz w:val="20"/>
          <w:lang w:val="en-US"/>
          <w:rPrChange w:id="158" w:author="Hartwig SORGER" w:date="2025-12-10T13:32:00Z" w16du:dateUtc="2025-12-10T12:32:00Z">
            <w:rPr>
              <w:lang w:val="en-US"/>
            </w:rPr>
          </w:rPrChange>
        </w:rPr>
        <w:t xml:space="preserve"> </w:t>
      </w:r>
      <w:r w:rsidRPr="00BD7EFE">
        <w:rPr>
          <w:sz w:val="20"/>
          <w:lang w:val="en-US"/>
          <w:rPrChange w:id="159" w:author="Hartwig SORGER" w:date="2025-12-10T13:32:00Z" w16du:dateUtc="2025-12-10T12:32:00Z">
            <w:rPr>
              <w:lang w:val="en-US"/>
            </w:rPr>
          </w:rPrChange>
        </w:rPr>
        <w:t>within 30 days after the end of the trip. Proper supporting receipts must accompany the claim and can be submitted electronically. The Expense Reimbursement Claim Form can be found on t</w:t>
      </w:r>
      <w:r w:rsidR="00EA62EF">
        <w:rPr>
          <w:sz w:val="20"/>
          <w:lang w:val="en-US"/>
          <w:rPrChange w:id="160" w:author="Hartwig SORGER" w:date="2025-12-10T13:32:00Z" w16du:dateUtc="2025-12-10T12:32:00Z">
            <w:rPr>
              <w:lang w:val="en-US"/>
            </w:rPr>
          </w:rPrChange>
        </w:rPr>
        <w:t>he</w:t>
      </w:r>
      <w:r>
        <w:rPr>
          <w:sz w:val="20"/>
          <w:lang w:val="en-US"/>
          <w:rPrChange w:id="161" w:author="Hartwig SORGER" w:date="2025-12-10T13:32:00Z" w16du:dateUtc="2025-12-10T12:32:00Z">
            <w:rPr>
              <w:lang w:val="en-US"/>
            </w:rPr>
          </w:rPrChange>
        </w:rPr>
        <w:t xml:space="preserve"> </w:t>
      </w:r>
      <w:r w:rsidRPr="00BD7EFE">
        <w:rPr>
          <w:sz w:val="20"/>
          <w:lang w:val="en-US"/>
          <w:rPrChange w:id="162" w:author="Hartwig SORGER" w:date="2025-12-10T13:32:00Z" w16du:dateUtc="2025-12-10T12:32:00Z">
            <w:rPr>
              <w:lang w:val="en-US"/>
            </w:rPr>
          </w:rPrChange>
        </w:rPr>
        <w:t>AAE website.</w:t>
      </w:r>
    </w:p>
    <w:p w14:paraId="638D84C4" w14:textId="77777777" w:rsidR="00140326" w:rsidRPr="00140326" w:rsidRDefault="00140326" w:rsidP="00140326">
      <w:pPr>
        <w:ind w:left="360" w:hanging="360"/>
        <w:rPr>
          <w:del w:id="163" w:author="Hartwig SORGER" w:date="2025-12-10T13:32:00Z" w16du:dateUtc="2025-12-10T12:32:00Z"/>
          <w:lang w:val="en-US"/>
        </w:rPr>
      </w:pPr>
    </w:p>
    <w:p w14:paraId="0011DF33" w14:textId="472B4971" w:rsidR="00DC3E32" w:rsidRDefault="00DC3E32" w:rsidP="00BD7EFE">
      <w:pPr>
        <w:rPr>
          <w:ins w:id="164" w:author="Hartwig SORGER" w:date="2025-12-10T13:32:00Z" w16du:dateUtc="2025-12-10T12:32:00Z"/>
          <w:kern w:val="0"/>
          <w:sz w:val="20"/>
          <w:szCs w:val="20"/>
          <w:lang w:val="en-US" w:eastAsia="nl-NL"/>
          <w14:ligatures w14:val="none"/>
        </w:rPr>
      </w:pPr>
      <w:r>
        <w:rPr>
          <w:sz w:val="20"/>
          <w:lang w:val="en-US"/>
          <w:rPrChange w:id="165" w:author="Hartwig SORGER" w:date="2025-12-10T13:32:00Z" w16du:dateUtc="2025-12-10T12:32:00Z">
            <w:rPr>
              <w:lang w:val="en-US"/>
            </w:rPr>
          </w:rPrChange>
        </w:rPr>
        <w:t>10.</w:t>
      </w:r>
      <w:del w:id="166" w:author="Hartwig SORGER" w:date="2025-12-10T13:32:00Z" w16du:dateUtc="2025-12-10T12:32:00Z">
        <w:r w:rsidR="00140326" w:rsidRPr="00140326">
          <w:rPr>
            <w:lang w:val="en-US"/>
          </w:rPr>
          <w:tab/>
        </w:r>
      </w:del>
    </w:p>
    <w:p w14:paraId="0EE2515A" w14:textId="5EA47007" w:rsidR="00DC3E32" w:rsidRDefault="002E2C0D" w:rsidP="002E2C0D">
      <w:pPr>
        <w:rPr>
          <w:sz w:val="20"/>
          <w:lang w:val="en-US"/>
          <w:rPrChange w:id="167" w:author="Hartwig SORGER" w:date="2025-12-10T13:32:00Z" w16du:dateUtc="2025-12-10T12:32:00Z">
            <w:rPr>
              <w:lang w:val="en-US"/>
            </w:rPr>
          </w:rPrChange>
        </w:rPr>
        <w:pPrChange w:id="168" w:author="Hartwig SORGER" w:date="2025-12-10T13:32:00Z" w16du:dateUtc="2025-12-10T12:32:00Z">
          <w:pPr>
            <w:ind w:left="360" w:hanging="360"/>
          </w:pPr>
        </w:pPrChange>
      </w:pPr>
      <w:r w:rsidRPr="002E2C0D">
        <w:rPr>
          <w:sz w:val="20"/>
          <w:lang w:val="en-US"/>
          <w:rPrChange w:id="169" w:author="Hartwig SORGER" w:date="2025-12-10T13:32:00Z" w16du:dateUtc="2025-12-10T12:32:00Z">
            <w:rPr>
              <w:lang w:val="en-US"/>
            </w:rPr>
          </w:rPrChange>
        </w:rPr>
        <w:t xml:space="preserve">The Officer or other official representatives should submit a report of the meeting (can be a meeting report for general purposes) to the Chief Executive </w:t>
      </w:r>
      <w:ins w:id="170" w:author="Hartwig SORGER" w:date="2025-12-10T13:32:00Z" w16du:dateUtc="2025-12-10T12:32:00Z">
        <w:r w:rsidR="00EA62EF">
          <w:rPr>
            <w:sz w:val="20"/>
            <w:szCs w:val="20"/>
            <w:lang w:val="en-US"/>
          </w:rPr>
          <w:t xml:space="preserve">and/or to the board </w:t>
        </w:r>
      </w:ins>
      <w:r w:rsidRPr="002E2C0D">
        <w:rPr>
          <w:sz w:val="20"/>
          <w:lang w:val="en-US"/>
          <w:rPrChange w:id="171" w:author="Hartwig SORGER" w:date="2025-12-10T13:32:00Z" w16du:dateUtc="2025-12-10T12:32:00Z">
            <w:rPr>
              <w:lang w:val="en-US"/>
            </w:rPr>
          </w:rPrChange>
        </w:rPr>
        <w:t>before reimbursement.</w:t>
      </w:r>
    </w:p>
    <w:p w14:paraId="62AD3FA7" w14:textId="77777777" w:rsidR="00140326" w:rsidRPr="00140326" w:rsidRDefault="00140326" w:rsidP="00140326">
      <w:pPr>
        <w:ind w:left="360" w:hanging="360"/>
        <w:rPr>
          <w:del w:id="172" w:author="Hartwig SORGER" w:date="2025-12-10T13:32:00Z" w16du:dateUtc="2025-12-10T12:32:00Z"/>
          <w:lang w:val="en-US"/>
        </w:rPr>
      </w:pPr>
    </w:p>
    <w:p w14:paraId="511579A9" w14:textId="2B6FCE13" w:rsidR="002E2C0D" w:rsidRDefault="002E2C0D" w:rsidP="002E2C0D">
      <w:pPr>
        <w:rPr>
          <w:ins w:id="173" w:author="Hartwig SORGER" w:date="2025-12-10T13:32:00Z" w16du:dateUtc="2025-12-10T12:32:00Z"/>
          <w:kern w:val="0"/>
          <w:sz w:val="20"/>
          <w:szCs w:val="20"/>
          <w:lang w:val="en-US" w:eastAsia="nl-NL"/>
          <w14:ligatures w14:val="none"/>
        </w:rPr>
      </w:pPr>
      <w:r>
        <w:rPr>
          <w:sz w:val="20"/>
          <w:lang w:val="en-US"/>
          <w:rPrChange w:id="174" w:author="Hartwig SORGER" w:date="2025-12-10T13:32:00Z" w16du:dateUtc="2025-12-10T12:32:00Z">
            <w:rPr>
              <w:lang w:val="en-US"/>
            </w:rPr>
          </w:rPrChange>
        </w:rPr>
        <w:t>11.</w:t>
      </w:r>
      <w:del w:id="175" w:author="Hartwig SORGER" w:date="2025-12-10T13:32:00Z" w16du:dateUtc="2025-12-10T12:32:00Z">
        <w:r w:rsidR="00140326" w:rsidRPr="00140326">
          <w:rPr>
            <w:lang w:val="en-US"/>
          </w:rPr>
          <w:tab/>
        </w:r>
      </w:del>
    </w:p>
    <w:p w14:paraId="2FB7A38E" w14:textId="663D9566" w:rsidR="002E2C0D" w:rsidRDefault="005922DD" w:rsidP="002E2C0D">
      <w:pPr>
        <w:rPr>
          <w:sz w:val="20"/>
          <w:lang w:val="en-US"/>
          <w:rPrChange w:id="176" w:author="Hartwig SORGER" w:date="2025-12-10T13:32:00Z" w16du:dateUtc="2025-12-10T12:32:00Z">
            <w:rPr>
              <w:lang w:val="en-US"/>
            </w:rPr>
          </w:rPrChange>
        </w:rPr>
        <w:pPrChange w:id="177" w:author="Hartwig SORGER" w:date="2025-12-10T13:32:00Z" w16du:dateUtc="2025-12-10T12:32:00Z">
          <w:pPr>
            <w:ind w:left="360" w:hanging="360"/>
          </w:pPr>
        </w:pPrChange>
      </w:pPr>
      <w:r w:rsidRPr="005922DD">
        <w:rPr>
          <w:sz w:val="20"/>
          <w:lang w:val="en-US"/>
          <w:rPrChange w:id="178" w:author="Hartwig SORGER" w:date="2025-12-10T13:32:00Z" w16du:dateUtc="2025-12-10T12:32:00Z">
            <w:rPr>
              <w:lang w:val="en-US"/>
            </w:rPr>
          </w:rPrChange>
        </w:rPr>
        <w:t>The following are eligible for reimbursement in accordance with this policy:</w:t>
      </w:r>
    </w:p>
    <w:p w14:paraId="7B4171A9" w14:textId="77777777" w:rsidR="00140326" w:rsidRPr="00140326" w:rsidRDefault="00140326" w:rsidP="00140326">
      <w:pPr>
        <w:ind w:left="360" w:hanging="360"/>
        <w:rPr>
          <w:del w:id="179" w:author="Hartwig SORGER" w:date="2025-12-10T13:32:00Z" w16du:dateUtc="2025-12-10T12:32:00Z"/>
          <w:lang w:val="en-US"/>
        </w:rPr>
      </w:pPr>
    </w:p>
    <w:p w14:paraId="2191AE48" w14:textId="1E41DBE7" w:rsidR="005922DD" w:rsidRDefault="003E737E" w:rsidP="005922DD">
      <w:pPr>
        <w:pStyle w:val="ListParagraph"/>
        <w:numPr>
          <w:ilvl w:val="0"/>
          <w:numId w:val="16"/>
        </w:numPr>
        <w:ind w:left="567" w:hanging="425"/>
        <w:rPr>
          <w:lang w:val="en-US"/>
        </w:rPr>
        <w:pPrChange w:id="180" w:author="Hartwig SORGER" w:date="2025-12-10T13:32:00Z" w16du:dateUtc="2025-12-10T12:32:00Z">
          <w:pPr>
            <w:pStyle w:val="ListParagraph"/>
            <w:numPr>
              <w:numId w:val="20"/>
            </w:numPr>
            <w:ind w:hanging="360"/>
          </w:pPr>
        </w:pPrChange>
      </w:pPr>
      <w:r w:rsidRPr="003E737E">
        <w:rPr>
          <w:lang w:val="en-US"/>
        </w:rPr>
        <w:t xml:space="preserve">Officers of the AAE as defined in the </w:t>
      </w:r>
      <w:proofErr w:type="gramStart"/>
      <w:r w:rsidRPr="003E737E">
        <w:rPr>
          <w:lang w:val="en-US"/>
        </w:rPr>
        <w:t>Statutes</w:t>
      </w:r>
      <w:ins w:id="181" w:author="Hartwig SORGER" w:date="2025-12-10T13:32:00Z" w16du:dateUtc="2025-12-10T12:32:00Z">
        <w:r w:rsidR="005922DD" w:rsidRPr="00B7279E">
          <w:rPr>
            <w:lang w:val="en-US"/>
          </w:rPr>
          <w:t>;</w:t>
        </w:r>
      </w:ins>
      <w:proofErr w:type="gramEnd"/>
    </w:p>
    <w:p w14:paraId="6CD7C0F8" w14:textId="2975E005" w:rsidR="005922DD" w:rsidRDefault="00722B3F" w:rsidP="005922DD">
      <w:pPr>
        <w:pStyle w:val="ListParagraph"/>
        <w:numPr>
          <w:ilvl w:val="0"/>
          <w:numId w:val="16"/>
        </w:numPr>
        <w:ind w:left="567" w:hanging="425"/>
        <w:rPr>
          <w:lang w:val="en-US"/>
        </w:rPr>
        <w:pPrChange w:id="182" w:author="Hartwig SORGER" w:date="2025-12-10T13:32:00Z" w16du:dateUtc="2025-12-10T12:32:00Z">
          <w:pPr>
            <w:pStyle w:val="ListParagraph"/>
            <w:numPr>
              <w:numId w:val="20"/>
            </w:numPr>
            <w:ind w:hanging="360"/>
          </w:pPr>
        </w:pPrChange>
      </w:pPr>
      <w:proofErr w:type="gramStart"/>
      <w:r w:rsidRPr="00722B3F">
        <w:rPr>
          <w:lang w:val="en-US"/>
          <w:rPrChange w:id="183" w:author="Hartwig SORGER" w:date="2025-12-10T13:32:00Z" w16du:dateUtc="2025-12-10T12:32:00Z">
            <w:rPr/>
          </w:rPrChange>
        </w:rPr>
        <w:t>Chairpersons</w:t>
      </w:r>
      <w:proofErr w:type="gramEnd"/>
      <w:r w:rsidRPr="00722B3F">
        <w:rPr>
          <w:lang w:val="en-US"/>
          <w:rPrChange w:id="184" w:author="Hartwig SORGER" w:date="2025-12-10T13:32:00Z" w16du:dateUtc="2025-12-10T12:32:00Z">
            <w:rPr/>
          </w:rPrChange>
        </w:rPr>
        <w:t xml:space="preserve"> of </w:t>
      </w:r>
      <w:proofErr w:type="gramStart"/>
      <w:r w:rsidRPr="00722B3F">
        <w:rPr>
          <w:lang w:val="en-US"/>
          <w:rPrChange w:id="185" w:author="Hartwig SORGER" w:date="2025-12-10T13:32:00Z" w16du:dateUtc="2025-12-10T12:32:00Z">
            <w:rPr/>
          </w:rPrChange>
        </w:rPr>
        <w:t>a Committee</w:t>
      </w:r>
      <w:proofErr w:type="gramEnd"/>
    </w:p>
    <w:p w14:paraId="2C12C881" w14:textId="18B25A88" w:rsidR="005922DD" w:rsidRPr="00283FF3" w:rsidRDefault="00140326" w:rsidP="00610272">
      <w:pPr>
        <w:pStyle w:val="ListParagraph"/>
        <w:numPr>
          <w:ilvl w:val="0"/>
          <w:numId w:val="16"/>
        </w:numPr>
        <w:ind w:left="567" w:hanging="425"/>
        <w:rPr>
          <w:lang w:val="en-US"/>
        </w:rPr>
        <w:pPrChange w:id="186" w:author="Hartwig SORGER" w:date="2025-12-10T13:32:00Z" w16du:dateUtc="2025-12-10T12:32:00Z">
          <w:pPr>
            <w:ind w:left="720" w:hanging="360"/>
          </w:pPr>
        </w:pPrChange>
      </w:pPr>
      <w:del w:id="187" w:author="Hartwig SORGER" w:date="2025-12-10T13:32:00Z" w16du:dateUtc="2025-12-10T12:32:00Z">
        <w:r w:rsidRPr="00140326">
          <w:rPr>
            <w:lang w:val="en-US"/>
          </w:rPr>
          <w:delText>b.</w:delText>
        </w:r>
        <w:r w:rsidRPr="00140326">
          <w:rPr>
            <w:lang w:val="en-US"/>
          </w:rPr>
          <w:tab/>
        </w:r>
      </w:del>
      <w:r w:rsidR="00283FF3" w:rsidRPr="00283FF3">
        <w:rPr>
          <w:lang w:val="en-US"/>
        </w:rPr>
        <w:t>Chairpersons of AAE Sub-Committees, project teams, task forces and working groups which may be established from time to time for limited periods</w:t>
      </w:r>
    </w:p>
    <w:p w14:paraId="67A2D19B" w14:textId="0D47C9E2" w:rsidR="005922DD" w:rsidRPr="00277757" w:rsidRDefault="00140326" w:rsidP="00277757">
      <w:pPr>
        <w:pStyle w:val="ListParagraph"/>
        <w:numPr>
          <w:ilvl w:val="0"/>
          <w:numId w:val="16"/>
        </w:numPr>
        <w:ind w:left="567" w:hanging="425"/>
        <w:rPr>
          <w:lang w:val="en-US"/>
        </w:rPr>
        <w:pPrChange w:id="188" w:author="Hartwig SORGER" w:date="2025-12-10T13:32:00Z" w16du:dateUtc="2025-12-10T12:32:00Z">
          <w:pPr>
            <w:ind w:left="720" w:hanging="360"/>
          </w:pPr>
        </w:pPrChange>
      </w:pPr>
      <w:del w:id="189" w:author="Hartwig SORGER" w:date="2025-12-10T13:32:00Z" w16du:dateUtc="2025-12-10T12:32:00Z">
        <w:r w:rsidRPr="00140326">
          <w:rPr>
            <w:lang w:val="en-US"/>
          </w:rPr>
          <w:delText>c.</w:delText>
        </w:r>
        <w:r w:rsidRPr="00140326">
          <w:rPr>
            <w:lang w:val="en-US"/>
          </w:rPr>
          <w:tab/>
        </w:r>
      </w:del>
      <w:r w:rsidR="00277757" w:rsidRPr="00277757">
        <w:rPr>
          <w:lang w:val="en-US"/>
        </w:rPr>
        <w:t>An individual appointed to represent the AAE at a meeting hosted by the AAE, by another actuarial organization or by an organization identified by the Officers as a key target organization.</w:t>
      </w:r>
    </w:p>
    <w:p w14:paraId="1618989A" w14:textId="77777777" w:rsidR="00140326" w:rsidRPr="00140326" w:rsidRDefault="00140326" w:rsidP="00140326">
      <w:pPr>
        <w:ind w:left="360" w:hanging="360"/>
        <w:rPr>
          <w:del w:id="190" w:author="Hartwig SORGER" w:date="2025-12-10T13:32:00Z" w16du:dateUtc="2025-12-10T12:32:00Z"/>
          <w:lang w:val="en-US"/>
        </w:rPr>
      </w:pPr>
    </w:p>
    <w:p w14:paraId="48A319F2" w14:textId="77777777" w:rsidR="00140326" w:rsidRPr="00140326" w:rsidRDefault="00140326" w:rsidP="00140326">
      <w:pPr>
        <w:ind w:left="360" w:hanging="360"/>
        <w:rPr>
          <w:del w:id="191" w:author="Hartwig SORGER" w:date="2025-12-10T13:32:00Z" w16du:dateUtc="2025-12-10T12:32:00Z"/>
          <w:lang w:val="en-US"/>
        </w:rPr>
      </w:pPr>
    </w:p>
    <w:p w14:paraId="34273620" w14:textId="77777777" w:rsidR="00140326" w:rsidRPr="00140326" w:rsidRDefault="00140326" w:rsidP="00140326">
      <w:pPr>
        <w:ind w:left="360" w:hanging="360"/>
        <w:rPr>
          <w:del w:id="192" w:author="Hartwig SORGER" w:date="2025-12-10T13:32:00Z" w16du:dateUtc="2025-12-10T12:32:00Z"/>
          <w:lang w:val="en-US"/>
        </w:rPr>
      </w:pPr>
    </w:p>
    <w:p w14:paraId="0DA2ADC4" w14:textId="5F5441F7" w:rsidR="005922DD" w:rsidRPr="009332EF" w:rsidRDefault="00140326" w:rsidP="002E2C0D">
      <w:pPr>
        <w:rPr>
          <w:sz w:val="20"/>
          <w:lang w:val="en-US"/>
          <w:rPrChange w:id="193" w:author="Hartwig SORGER" w:date="2025-12-10T13:32:00Z" w16du:dateUtc="2025-12-10T12:32:00Z">
            <w:rPr>
              <w:lang w:val="en-US"/>
            </w:rPr>
          </w:rPrChange>
        </w:rPr>
        <w:pPrChange w:id="194" w:author="Hartwig SORGER" w:date="2025-12-10T13:32:00Z" w16du:dateUtc="2025-12-10T12:32:00Z">
          <w:pPr>
            <w:ind w:left="360" w:hanging="360"/>
          </w:pPr>
        </w:pPrChange>
      </w:pPr>
      <w:del w:id="195" w:author="Hartwig SORGER" w:date="2025-12-10T13:32:00Z" w16du:dateUtc="2025-12-10T12:32:00Z">
        <w:r w:rsidRPr="00140326">
          <w:rPr>
            <w:lang w:val="en-US"/>
          </w:rPr>
          <w:delText xml:space="preserve">Brussels, </w:delText>
        </w:r>
        <w:r w:rsidR="00653E10">
          <w:rPr>
            <w:lang w:val="en-US"/>
          </w:rPr>
          <w:delText>16</w:delText>
        </w:r>
        <w:r w:rsidRPr="00140326">
          <w:rPr>
            <w:lang w:val="en-US"/>
          </w:rPr>
          <w:delText xml:space="preserve"> </w:delText>
        </w:r>
        <w:r w:rsidR="00E41D17">
          <w:rPr>
            <w:lang w:val="en-US"/>
          </w:rPr>
          <w:delText>May</w:delText>
        </w:r>
        <w:r w:rsidRPr="00140326">
          <w:rPr>
            <w:lang w:val="en-US"/>
          </w:rPr>
          <w:delText xml:space="preserve"> 201</w:delText>
        </w:r>
        <w:r w:rsidR="00E41D17">
          <w:rPr>
            <w:lang w:val="en-US"/>
          </w:rPr>
          <w:delText>8</w:delText>
        </w:r>
      </w:del>
    </w:p>
    <w:sectPr w:rsidR="005922DD" w:rsidRPr="009332EF" w:rsidSect="008B309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701" w:right="1985" w:bottom="851" w:left="1418" w:header="709" w:footer="567" w:gutter="0"/>
      <w:cols w:space="708"/>
      <w:formProt w:val="0"/>
      <w:titlePg/>
      <w:docGrid w:linePitch="360"/>
      <w:sectPrChange w:id="235" w:author="Hartwig SORGER" w:date="2025-12-10T13:32:00Z" w16du:dateUtc="2025-12-10T12:32:00Z">
        <w:sectPr w:rsidR="005922DD" w:rsidRPr="009332EF" w:rsidSect="008B3092">
          <w:pgSz w:w="11900" w:h="16820" w:code="0"/>
          <w:pgMar w:top="1701" w:right="1418" w:bottom="964" w:left="1701" w:header="708" w:footer="454" w:gutter="0"/>
          <w:formProt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99DE22" w14:textId="77777777" w:rsidR="008B3092" w:rsidRDefault="008B3092" w:rsidP="00E15A29">
      <w:r>
        <w:separator/>
      </w:r>
    </w:p>
  </w:endnote>
  <w:endnote w:type="continuationSeparator" w:id="0">
    <w:p w14:paraId="2134F8C1" w14:textId="77777777" w:rsidR="008B3092" w:rsidRDefault="008B3092" w:rsidP="00E15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Calibri-Italic">
    <w:altName w:val="Calibri"/>
    <w:charset w:val="00"/>
    <w:family w:val="swiss"/>
    <w:pitch w:val="variable"/>
  </w:font>
  <w:font w:name="Calibri-Bold">
    <w:altName w:val="Calibri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04388" w14:textId="77777777" w:rsidR="007B6CB4" w:rsidRDefault="007B6CB4">
    <w:pPr>
      <w:pStyle w:val="Footer"/>
      <w:rPr>
        <w:del w:id="208" w:author="Hartwig SORGER" w:date="2025-12-10T13:32:00Z" w16du:dateUtc="2025-12-10T12:32:00Z"/>
      </w:rPr>
    </w:pPr>
  </w:p>
  <w:p w14:paraId="257BB17E" w14:textId="77777777" w:rsidR="00BC5D14" w:rsidRDefault="00BC5D14">
    <w:pPr>
      <w:rPr>
        <w:del w:id="209" w:author="Hartwig SORGER" w:date="2025-12-10T13:32:00Z" w16du:dateUtc="2025-12-10T12:32:00Z"/>
      </w:rPr>
    </w:pPr>
  </w:p>
  <w:p w14:paraId="1554F6A2" w14:textId="77777777" w:rsidR="00BC5D14" w:rsidRDefault="00BC5D14">
    <w:pPr>
      <w:rPr>
        <w:del w:id="210" w:author="Hartwig SORGER" w:date="2025-12-10T13:32:00Z" w16du:dateUtc="2025-12-10T12:32:00Z"/>
      </w:rPr>
    </w:pPr>
  </w:p>
  <w:p w14:paraId="77865FBE" w14:textId="77777777" w:rsidR="00BC5D14" w:rsidRDefault="00BC5D14">
    <w:pPr>
      <w:rPr>
        <w:del w:id="211" w:author="Hartwig SORGER" w:date="2025-12-10T13:32:00Z" w16du:dateUtc="2025-12-10T12:32:00Z"/>
      </w:rPr>
    </w:pPr>
  </w:p>
  <w:p w14:paraId="7952EFCE" w14:textId="1EEF77AB" w:rsidR="00776E56" w:rsidRDefault="00776E56">
    <w:pPr>
      <w:pStyle w:val="Footer"/>
      <w:pPrChange w:id="212" w:author="Hartwig SORGER" w:date="2025-12-10T13:32:00Z" w16du:dateUtc="2025-12-10T12:32:00Z">
        <w:pPr/>
      </w:pPrChange>
    </w:pPr>
    <w:ins w:id="213" w:author="Hartwig SORGER" w:date="2025-12-10T13:32:00Z" w16du:dateUtc="2025-12-10T12:32:00Z"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63CEA8BF" wp14:editId="722A6314">
                <wp:simplePos x="635" y="635"/>
                <wp:positionH relativeFrom="page">
                  <wp:align>right</wp:align>
                </wp:positionH>
                <wp:positionV relativeFrom="page">
                  <wp:align>bottom</wp:align>
                </wp:positionV>
                <wp:extent cx="1469390" cy="355600"/>
                <wp:effectExtent l="0" t="0" r="0" b="0"/>
                <wp:wrapNone/>
                <wp:docPr id="238161760" name="Textfeld 2" descr="Classification: GENERAL">
                  <a:extLst xmlns:a="http://schemas.openxmlformats.org/drawingml/2006/main">
                    <a:ext uri="{5AE41FA2-C0FF-4470-9BD4-5FADCA87CBE2}">
                      <aclsh:classification xmlns:aclsh="http://schemas.microsoft.com/office/drawing/2020/classificationShape" classificationOutcomeType="ftr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9390" cy="35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BC1E35A" w14:textId="383BE463" w:rsidR="00776E56" w:rsidRPr="00776E56" w:rsidRDefault="00776E56" w:rsidP="00776E56">
                            <w:pPr>
                              <w:spacing w:after="0"/>
                              <w:rPr>
                                <w:ins w:id="214" w:author="Hartwig SORGER" w:date="2025-12-10T13:32:00Z" w16du:dateUtc="2025-12-10T12:32:00Z"/>
                                <w:rFonts w:ascii="Calibri" w:eastAsia="Calibri" w:hAnsi="Calibri" w:cs="Calibri"/>
                                <w:noProof/>
                                <w:color w:val="000000"/>
                                <w:sz w:val="20"/>
                                <w:szCs w:val="20"/>
                              </w:rPr>
                            </w:pPr>
                            <w:ins w:id="215" w:author="Hartwig SORGER" w:date="2025-12-10T13:32:00Z" w16du:dateUtc="2025-12-10T12:32:00Z">
                              <w:r w:rsidRPr="00776E56">
                                <w:rPr>
                                  <w:rFonts w:ascii="Calibri" w:eastAsia="Calibri" w:hAnsi="Calibri" w:cs="Calibri"/>
                                  <w:noProof/>
                                  <w:color w:val="000000"/>
                                  <w:sz w:val="20"/>
                                  <w:szCs w:val="20"/>
                                </w:rPr>
                                <w:t>Classification: GENERAL</w:t>
                              </w:r>
                            </w:ins>
                          </w:p>
                        </w:txbxContent>
                      </wps:txbx>
  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3CEA8BF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alt="Classification: GENERAL" style="position:absolute;margin-left:64.5pt;margin-top:0;width:115.7pt;height:28pt;z-index:251659264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" filled="f" stroked="f">
                <v:textbox style="mso-fit-shape-to-text:t" inset="0,0,20pt,15pt">
                  <w:txbxContent>
                    <w:p w14:paraId="5BC1E35A" w14:textId="383BE463" w:rsidR="00776E56" w:rsidRPr="00776E56" w:rsidRDefault="00776E56" w:rsidP="00776E56">
                      <w:pPr>
                        <w:spacing w:after="0"/>
                        <w:rPr>
                          <w:ins w:id="216" w:author="Hartwig SORGER" w:date="2025-12-10T13:32:00Z" w16du:dateUtc="2025-12-10T12:32:00Z"/>
                          <w:rFonts w:ascii="Calibri" w:eastAsia="Calibri" w:hAnsi="Calibri" w:cs="Calibri"/>
                          <w:noProof/>
                          <w:color w:val="000000"/>
                          <w:sz w:val="20"/>
                          <w:szCs w:val="20"/>
                        </w:rPr>
                      </w:pPr>
                      <w:ins w:id="217" w:author="Hartwig SORGER" w:date="2025-12-10T13:32:00Z" w16du:dateUtc="2025-12-10T12:32:00Z">
                        <w:r w:rsidRPr="00776E56">
                          <w:rPr>
                            <w:rFonts w:ascii="Calibri" w:eastAsia="Calibri" w:hAnsi="Calibri" w:cs="Calibri"/>
                            <w:noProof/>
                            <w:color w:val="000000"/>
                            <w:sz w:val="20"/>
                            <w:szCs w:val="20"/>
                          </w:rPr>
                          <w:t>Classification: GENERAL</w:t>
                        </w:r>
                      </w:ins>
                    </w:p>
                  </w:txbxContent>
                </v:textbox>
                <w10:wrap anchorx="page" anchory="page"/>
              </v:shape>
            </w:pict>
          </mc:Fallback>
        </mc:AlternateContent>
      </w:r>
    </w:ins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9D325" w14:textId="77777777" w:rsidR="007C5489" w:rsidRPr="005E6508" w:rsidRDefault="007C5489" w:rsidP="009E2241">
    <w:pPr>
      <w:pStyle w:val="Footer"/>
      <w:tabs>
        <w:tab w:val="center" w:pos="4253"/>
      </w:tabs>
      <w:ind w:right="360"/>
      <w:rPr>
        <w:del w:id="218" w:author="Hartwig SORGER" w:date="2025-12-10T13:32:00Z" w16du:dateUtc="2025-12-10T12:32:00Z"/>
        <w:i/>
        <w:sz w:val="18"/>
        <w:szCs w:val="18"/>
      </w:rPr>
    </w:pPr>
    <w:del w:id="219" w:author="Hartwig SORGER" w:date="2025-12-10T13:32:00Z" w16du:dateUtc="2025-12-10T12:32:00Z">
      <w:r w:rsidRPr="005E6508">
        <w:rPr>
          <w:i/>
          <w:sz w:val="18"/>
          <w:szCs w:val="18"/>
        </w:rPr>
        <w:tab/>
        <w:delText xml:space="preserve">Page </w:delText>
      </w:r>
      <w:r w:rsidRPr="005E6508">
        <w:rPr>
          <w:i/>
          <w:sz w:val="18"/>
          <w:szCs w:val="18"/>
        </w:rPr>
        <w:fldChar w:fldCharType="begin"/>
      </w:r>
      <w:r w:rsidRPr="005E6508">
        <w:rPr>
          <w:i/>
          <w:sz w:val="18"/>
          <w:szCs w:val="18"/>
        </w:rPr>
        <w:delInstrText xml:space="preserve"> PAGE  \* Arabic  \* MERGEFORMAT </w:delInstrText>
      </w:r>
      <w:r w:rsidRPr="005E6508">
        <w:rPr>
          <w:i/>
          <w:sz w:val="18"/>
          <w:szCs w:val="18"/>
        </w:rPr>
        <w:fldChar w:fldCharType="separate"/>
      </w:r>
      <w:r w:rsidR="004A5333">
        <w:rPr>
          <w:i/>
          <w:noProof/>
          <w:sz w:val="18"/>
          <w:szCs w:val="18"/>
        </w:rPr>
        <w:delText>2</w:delText>
      </w:r>
      <w:r w:rsidRPr="005E6508">
        <w:rPr>
          <w:i/>
          <w:sz w:val="18"/>
          <w:szCs w:val="18"/>
        </w:rPr>
        <w:fldChar w:fldCharType="end"/>
      </w:r>
      <w:r w:rsidRPr="005E6508">
        <w:rPr>
          <w:i/>
          <w:sz w:val="18"/>
          <w:szCs w:val="18"/>
        </w:rPr>
        <w:delText xml:space="preserve"> of </w:delText>
      </w:r>
      <w:r w:rsidRPr="005E6508">
        <w:rPr>
          <w:i/>
          <w:sz w:val="18"/>
          <w:szCs w:val="18"/>
        </w:rPr>
        <w:fldChar w:fldCharType="begin"/>
      </w:r>
      <w:r w:rsidRPr="005E6508">
        <w:rPr>
          <w:i/>
          <w:sz w:val="18"/>
          <w:szCs w:val="18"/>
        </w:rPr>
        <w:delInstrText xml:space="preserve"> NUMPAGES  \* Arabic  \* MERGEFORMAT </w:delInstrText>
      </w:r>
      <w:r w:rsidRPr="005E6508">
        <w:rPr>
          <w:i/>
          <w:sz w:val="18"/>
          <w:szCs w:val="18"/>
        </w:rPr>
        <w:fldChar w:fldCharType="separate"/>
      </w:r>
      <w:r w:rsidR="004A5333">
        <w:rPr>
          <w:i/>
          <w:noProof/>
          <w:sz w:val="18"/>
          <w:szCs w:val="18"/>
        </w:rPr>
        <w:delText>2</w:delText>
      </w:r>
      <w:r w:rsidRPr="005E6508">
        <w:rPr>
          <w:i/>
          <w:noProof/>
          <w:sz w:val="18"/>
          <w:szCs w:val="18"/>
        </w:rPr>
        <w:fldChar w:fldCharType="end"/>
      </w:r>
      <w:r w:rsidRPr="005E6508">
        <w:rPr>
          <w:i/>
          <w:sz w:val="18"/>
          <w:szCs w:val="18"/>
        </w:rPr>
        <w:tab/>
      </w:r>
    </w:del>
  </w:p>
  <w:p w14:paraId="4286174C" w14:textId="77777777" w:rsidR="00BC5D14" w:rsidRDefault="00BC5D14">
    <w:pPr>
      <w:rPr>
        <w:del w:id="220" w:author="Hartwig SORGER" w:date="2025-12-10T13:32:00Z" w16du:dateUtc="2025-12-10T12:32:00Z"/>
      </w:rPr>
    </w:pPr>
  </w:p>
  <w:p w14:paraId="2D3884D2" w14:textId="77777777" w:rsidR="00BC5D14" w:rsidRDefault="00BC5D14">
    <w:pPr>
      <w:rPr>
        <w:del w:id="221" w:author="Hartwig SORGER" w:date="2025-12-10T13:32:00Z" w16du:dateUtc="2025-12-10T12:32:00Z"/>
      </w:rPr>
    </w:pPr>
  </w:p>
  <w:p w14:paraId="6C4C2755" w14:textId="77777777" w:rsidR="00BC5D14" w:rsidRDefault="00BC5D14">
    <w:pPr>
      <w:rPr>
        <w:del w:id="222" w:author="Hartwig SORGER" w:date="2025-12-10T13:32:00Z" w16du:dateUtc="2025-12-10T12:32:00Z"/>
      </w:rPr>
    </w:pPr>
  </w:p>
  <w:p w14:paraId="4BA8CFCB" w14:textId="1BB404EE" w:rsidR="00776E56" w:rsidRDefault="00776E56">
    <w:pPr>
      <w:pStyle w:val="Footer"/>
      <w:pPrChange w:id="223" w:author="Hartwig SORGER" w:date="2025-12-10T13:32:00Z" w16du:dateUtc="2025-12-10T12:32:00Z">
        <w:pPr/>
      </w:pPrChange>
    </w:pPr>
    <w:ins w:id="224" w:author="Hartwig SORGER" w:date="2025-12-10T13:32:00Z" w16du:dateUtc="2025-12-10T12:32:00Z">
      <w:r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642DEDBC" wp14:editId="7663EE25">
                <wp:simplePos x="904875" y="10182225"/>
                <wp:positionH relativeFrom="page">
                  <wp:align>right</wp:align>
                </wp:positionH>
                <wp:positionV relativeFrom="page">
                  <wp:align>bottom</wp:align>
                </wp:positionV>
                <wp:extent cx="1469390" cy="355600"/>
                <wp:effectExtent l="0" t="0" r="0" b="0"/>
                <wp:wrapNone/>
                <wp:docPr id="1945012729" name="Textfeld 3" descr="Classification: GENERAL">
                  <a:extLst xmlns:a="http://schemas.openxmlformats.org/drawingml/2006/main">
                    <a:ext uri="{5AE41FA2-C0FF-4470-9BD4-5FADCA87CBE2}">
                      <aclsh:classification xmlns:aclsh="http://schemas.microsoft.com/office/drawing/2020/classificationShape" classificationOutcomeType="ftr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9390" cy="35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77E1084" w14:textId="1E94DB04" w:rsidR="00776E56" w:rsidRPr="00776E56" w:rsidRDefault="00776E56" w:rsidP="00776E56">
                            <w:pPr>
                              <w:spacing w:after="0"/>
                              <w:rPr>
                                <w:ins w:id="225" w:author="Hartwig SORGER" w:date="2025-12-10T13:32:00Z" w16du:dateUtc="2025-12-10T12:32:00Z"/>
                                <w:rFonts w:ascii="Calibri" w:eastAsia="Calibri" w:hAnsi="Calibri" w:cs="Calibri"/>
                                <w:noProof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42DEDBC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7" type="#_x0000_t202" alt="Classification: GENERAL" style="position:absolute;margin-left:64.5pt;margin-top:0;width:115.7pt;height:28pt;z-index:251660288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" filled="f" stroked="f">
                <v:textbox style="mso-fit-shape-to-text:t" inset="0,0,20pt,15pt">
                  <w:txbxContent>
                    <w:p w14:paraId="277E1084" w14:textId="1E94DB04" w:rsidR="00776E56" w:rsidRPr="00776E56" w:rsidRDefault="00776E56" w:rsidP="00776E56">
                      <w:pPr>
                        <w:spacing w:after="0"/>
                        <w:rPr>
                          <w:ins w:id="226" w:author="Hartwig SORGER" w:date="2025-12-10T13:32:00Z" w16du:dateUtc="2025-12-10T12:32:00Z"/>
                          <w:rFonts w:ascii="Calibri" w:eastAsia="Calibri" w:hAnsi="Calibri" w:cs="Calibri"/>
                          <w:noProof/>
                          <w:color w:val="000000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ins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9EBA8" w14:textId="22A8C090" w:rsidR="00776E56" w:rsidRDefault="007C5489">
    <w:pPr>
      <w:pStyle w:val="Footer"/>
      <w:pPrChange w:id="228" w:author="Hartwig SORGER" w:date="2025-12-10T13:32:00Z" w16du:dateUtc="2025-12-10T12:32:00Z">
        <w:pPr>
          <w:pStyle w:val="Footer"/>
          <w:jc w:val="center"/>
        </w:pPr>
      </w:pPrChange>
    </w:pPr>
    <w:del w:id="229" w:author="Hartwig SORGER" w:date="2025-12-10T13:32:00Z" w16du:dateUtc="2025-12-10T12:32:00Z">
      <w:r w:rsidRPr="009B0F83">
        <w:rPr>
          <w:i/>
          <w:sz w:val="16"/>
        </w:rPr>
        <w:delText xml:space="preserve">The Actuarial Association of Europe is registered in the EU Transparency Register under number </w:delText>
      </w:r>
      <w:r w:rsidRPr="009B0F83">
        <w:rPr>
          <w:rFonts w:cs="Arial"/>
          <w:i/>
          <w:sz w:val="16"/>
        </w:rPr>
        <w:delText>550855911144-54</w:delText>
      </w:r>
    </w:del>
    <w:ins w:id="230" w:author="Hartwig SORGER" w:date="2025-12-10T13:32:00Z" w16du:dateUtc="2025-12-10T12:32:00Z">
      <w:r w:rsidR="00776E56"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74B3B323" wp14:editId="40ADB241">
                <wp:simplePos x="635" y="635"/>
                <wp:positionH relativeFrom="page">
                  <wp:align>right</wp:align>
                </wp:positionH>
                <wp:positionV relativeFrom="page">
                  <wp:align>bottom</wp:align>
                </wp:positionV>
                <wp:extent cx="1469390" cy="355600"/>
                <wp:effectExtent l="0" t="0" r="0" b="0"/>
                <wp:wrapNone/>
                <wp:docPr id="1533332509" name="Textfeld 1" descr="Classification: GENERAL">
                  <a:extLst xmlns:a="http://schemas.openxmlformats.org/drawingml/2006/main">
                    <a:ext uri="{5AE41FA2-C0FF-4470-9BD4-5FADCA87CBE2}">
                      <aclsh:classification xmlns:aclsh="http://schemas.microsoft.com/office/drawing/2020/classificationShape" classificationOutcomeType="ftr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9390" cy="35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D16B0BF" w14:textId="2A8760D6" w:rsidR="00776E56" w:rsidRPr="00776E56" w:rsidRDefault="00776E56" w:rsidP="00776E56">
                            <w:pPr>
                              <w:spacing w:after="0"/>
                              <w:rPr>
                                <w:ins w:id="231" w:author="Hartwig SORGER" w:date="2025-12-10T13:32:00Z" w16du:dateUtc="2025-12-10T12:32:00Z"/>
                                <w:rFonts w:ascii="Calibri" w:eastAsia="Calibri" w:hAnsi="Calibri" w:cs="Calibri"/>
                                <w:noProof/>
                                <w:color w:val="000000"/>
                                <w:sz w:val="20"/>
                                <w:szCs w:val="20"/>
                              </w:rPr>
                            </w:pPr>
                            <w:ins w:id="232" w:author="Hartwig SORGER" w:date="2025-12-10T13:32:00Z" w16du:dateUtc="2025-12-10T12:32:00Z">
                              <w:r w:rsidRPr="00776E56">
                                <w:rPr>
                                  <w:rFonts w:ascii="Calibri" w:eastAsia="Calibri" w:hAnsi="Calibri" w:cs="Calibri"/>
                                  <w:noProof/>
                                  <w:color w:val="000000"/>
                                  <w:sz w:val="20"/>
                                  <w:szCs w:val="20"/>
                                </w:rPr>
                                <w:t>Classification: GENERAL</w:t>
                              </w:r>
                            </w:ins>
                          </w:p>
                        </w:txbxContent>
                      </wps:txbx>
  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4B3B323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8" type="#_x0000_t202" alt="Classification: GENERAL" style="position:absolute;margin-left:64.5pt;margin-top:0;width:115.7pt;height:28pt;z-index:251658240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" filled="f" stroked="f">
                <v:textbox style="mso-fit-shape-to-text:t" inset="0,0,20pt,15pt">
                  <w:txbxContent>
                    <w:p w14:paraId="3D16B0BF" w14:textId="2A8760D6" w:rsidR="00776E56" w:rsidRPr="00776E56" w:rsidRDefault="00776E56" w:rsidP="00776E56">
                      <w:pPr>
                        <w:spacing w:after="0"/>
                        <w:rPr>
                          <w:ins w:id="233" w:author="Hartwig SORGER" w:date="2025-12-10T13:32:00Z" w16du:dateUtc="2025-12-10T12:32:00Z"/>
                          <w:rFonts w:ascii="Calibri" w:eastAsia="Calibri" w:hAnsi="Calibri" w:cs="Calibri"/>
                          <w:noProof/>
                          <w:color w:val="000000"/>
                          <w:sz w:val="20"/>
                          <w:szCs w:val="20"/>
                        </w:rPr>
                      </w:pPr>
                      <w:ins w:id="234" w:author="Hartwig SORGER" w:date="2025-12-10T13:32:00Z" w16du:dateUtc="2025-12-10T12:32:00Z">
                        <w:r w:rsidRPr="00776E56">
                          <w:rPr>
                            <w:rFonts w:ascii="Calibri" w:eastAsia="Calibri" w:hAnsi="Calibri" w:cs="Calibri"/>
                            <w:noProof/>
                            <w:color w:val="000000"/>
                            <w:sz w:val="20"/>
                            <w:szCs w:val="20"/>
                          </w:rPr>
                          <w:t>Classification: GENERAL</w:t>
                        </w:r>
                      </w:ins>
                    </w:p>
                  </w:txbxContent>
                </v:textbox>
                <w10:wrap anchorx="page" anchory="page"/>
              </v:shape>
            </w:pict>
          </mc:Fallback>
        </mc:AlternateConten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9CCA2A" w14:textId="77777777" w:rsidR="008B3092" w:rsidRDefault="008B3092" w:rsidP="00E15A29">
      <w:r>
        <w:separator/>
      </w:r>
    </w:p>
  </w:footnote>
  <w:footnote w:type="continuationSeparator" w:id="0">
    <w:p w14:paraId="64DB810F" w14:textId="77777777" w:rsidR="008B3092" w:rsidRDefault="008B3092" w:rsidP="00E15A29">
      <w:r>
        <w:continuationSeparator/>
      </w:r>
    </w:p>
  </w:footnote>
  <w:footnote w:id="1">
    <w:p w14:paraId="1C29D523" w14:textId="77777777" w:rsidR="00CA6F81" w:rsidRPr="005B48AD" w:rsidRDefault="00CA6F81">
      <w:pPr>
        <w:pStyle w:val="FootnoteText"/>
        <w:rPr>
          <w:i/>
          <w:sz w:val="18"/>
          <w:szCs w:val="18"/>
          <w:lang w:val="en-US"/>
        </w:rPr>
      </w:pPr>
      <w:del w:id="33" w:author="Hartwig SORGER" w:date="2025-12-10T13:32:00Z" w16du:dateUtc="2025-12-10T12:32:00Z">
        <w:r w:rsidRPr="005E6316">
          <w:rPr>
            <w:rStyle w:val="FootnoteReference"/>
            <w:i/>
            <w:sz w:val="18"/>
            <w:szCs w:val="18"/>
          </w:rPr>
          <w:footnoteRef/>
        </w:r>
        <w:r w:rsidRPr="005E6316">
          <w:rPr>
            <w:i/>
            <w:sz w:val="18"/>
            <w:szCs w:val="18"/>
          </w:rPr>
          <w:delText xml:space="preserve"> </w:delText>
        </w:r>
        <w:r w:rsidRPr="005E6316">
          <w:rPr>
            <w:i/>
            <w:sz w:val="18"/>
            <w:szCs w:val="18"/>
            <w:lang w:val="en-US"/>
          </w:rPr>
          <w:delText xml:space="preserve">Including groups reporting to a Committee such as </w:delText>
        </w:r>
        <w:r>
          <w:rPr>
            <w:i/>
            <w:sz w:val="18"/>
            <w:szCs w:val="18"/>
            <w:lang w:val="en-US"/>
          </w:rPr>
          <w:delText xml:space="preserve">(not exhaustive) </w:delText>
        </w:r>
        <w:r w:rsidRPr="005E6316">
          <w:rPr>
            <w:i/>
            <w:sz w:val="18"/>
            <w:szCs w:val="18"/>
            <w:lang w:val="en-US"/>
          </w:rPr>
          <w:delText>Sub-Committees, Project Groups, Sub-committees, Task For</w:delText>
        </w:r>
        <w:r w:rsidRPr="005B48AD">
          <w:rPr>
            <w:i/>
            <w:sz w:val="18"/>
            <w:szCs w:val="18"/>
            <w:lang w:val="en-US"/>
          </w:rPr>
          <w:delText>ces and Working groups</w:delText>
        </w:r>
      </w:del>
    </w:p>
  </w:footnote>
  <w:footnote w:id="2">
    <w:p w14:paraId="48C49584" w14:textId="77777777" w:rsidR="005B48AD" w:rsidRPr="005B48AD" w:rsidRDefault="005B48AD" w:rsidP="005B48AD">
      <w:pPr>
        <w:pStyle w:val="FootnoteText"/>
        <w:rPr>
          <w:lang w:val="nl-NL"/>
        </w:rPr>
      </w:pPr>
      <w:del w:id="41" w:author="Hartwig SORGER" w:date="2025-12-10T13:32:00Z" w16du:dateUtc="2025-12-10T12:32:00Z">
        <w:r w:rsidRPr="005B48AD">
          <w:rPr>
            <w:rStyle w:val="FootnoteReference"/>
            <w:i/>
            <w:sz w:val="18"/>
            <w:szCs w:val="18"/>
          </w:rPr>
          <w:footnoteRef/>
        </w:r>
        <w:r w:rsidRPr="005B48AD">
          <w:rPr>
            <w:i/>
            <w:sz w:val="18"/>
            <w:szCs w:val="18"/>
          </w:rPr>
          <w:delText xml:space="preserve"> </w:delText>
        </w:r>
        <w:r w:rsidRPr="005B48AD">
          <w:rPr>
            <w:i/>
            <w:sz w:val="18"/>
            <w:szCs w:val="18"/>
            <w:lang w:val="nl-NL"/>
          </w:rPr>
          <w:delText>AAE Board of Directors</w:delText>
        </w:r>
      </w:del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E941E" w14:textId="77777777" w:rsidR="007B6CB4" w:rsidRDefault="007B6CB4">
    <w:pPr>
      <w:pStyle w:val="Header"/>
      <w:rPr>
        <w:del w:id="196" w:author="Hartwig SORGER" w:date="2025-12-10T13:32:00Z" w16du:dateUtc="2025-12-10T12:32:00Z"/>
      </w:rPr>
    </w:pPr>
  </w:p>
  <w:p w14:paraId="35152BA6" w14:textId="77777777" w:rsidR="00BC5D14" w:rsidRDefault="00BC5D14">
    <w:pPr>
      <w:rPr>
        <w:del w:id="197" w:author="Hartwig SORGER" w:date="2025-12-10T13:32:00Z" w16du:dateUtc="2025-12-10T12:32:00Z"/>
      </w:rPr>
    </w:pPr>
  </w:p>
  <w:p w14:paraId="0838569A" w14:textId="77777777" w:rsidR="00BC5D14" w:rsidRDefault="00BC5D14">
    <w:pPr>
      <w:rPr>
        <w:del w:id="198" w:author="Hartwig SORGER" w:date="2025-12-10T13:32:00Z" w16du:dateUtc="2025-12-10T12:32:00Z"/>
      </w:rPr>
    </w:pPr>
  </w:p>
  <w:p w14:paraId="745EF682" w14:textId="77777777" w:rsidR="00BC5D14" w:rsidRDefault="00BC5D14">
    <w:pPr>
      <w:rPr>
        <w:del w:id="199" w:author="Hartwig SORGER" w:date="2025-12-10T13:32:00Z" w16du:dateUtc="2025-12-10T12:32:00Z"/>
      </w:rPr>
    </w:pPr>
  </w:p>
  <w:p w14:paraId="70151A7E" w14:textId="77777777" w:rsidR="008B3092" w:rsidRDefault="008B3092">
    <w:pPr>
      <w:pStyle w:val="Header"/>
      <w:pPrChange w:id="200" w:author="Hartwig SORGER" w:date="2025-12-10T13:32:00Z" w16du:dateUtc="2025-12-10T12:32:00Z">
        <w:pPr/>
      </w:pPrChange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D0A9E" w14:textId="77777777" w:rsidR="007C5489" w:rsidRDefault="007C5489">
    <w:pPr>
      <w:pStyle w:val="Header"/>
      <w:rPr>
        <w:del w:id="201" w:author="Hartwig SORGER" w:date="2025-12-10T13:32:00Z" w16du:dateUtc="2025-12-10T12:32:00Z"/>
      </w:rPr>
    </w:pPr>
    <w:del w:id="202" w:author="Hartwig SORGER" w:date="2025-12-10T13:32:00Z" w16du:dateUtc="2025-12-10T12:32:00Z">
      <w:r>
        <w:rPr>
          <w:noProof/>
          <w:lang w:val="en-US" w:eastAsia="en-US"/>
        </w:rPr>
        <w:drawing>
          <wp:anchor distT="0" distB="0" distL="114300" distR="114300" simplePos="0" relativeHeight="251662336" behindDoc="1" locked="0" layoutInCell="1" allowOverlap="1" wp14:anchorId="5257582B" wp14:editId="7BDE5058">
            <wp:simplePos x="0" y="0"/>
            <wp:positionH relativeFrom="page">
              <wp:posOffset>0</wp:posOffset>
            </wp:positionH>
            <wp:positionV relativeFrom="page">
              <wp:posOffset>491778</wp:posOffset>
            </wp:positionV>
            <wp:extent cx="7556500" cy="10693400"/>
            <wp:effectExtent l="0" t="0" r="12700" b="0"/>
            <wp:wrapNone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0" cy="1069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</w:p>
  <w:p w14:paraId="7C1D318D" w14:textId="77777777" w:rsidR="00BC5D14" w:rsidRDefault="00BC5D14">
    <w:pPr>
      <w:rPr>
        <w:del w:id="203" w:author="Hartwig SORGER" w:date="2025-12-10T13:32:00Z" w16du:dateUtc="2025-12-10T12:32:00Z"/>
      </w:rPr>
    </w:pPr>
  </w:p>
  <w:p w14:paraId="0702EC7B" w14:textId="77777777" w:rsidR="00BC5D14" w:rsidRDefault="00BC5D14">
    <w:pPr>
      <w:rPr>
        <w:del w:id="204" w:author="Hartwig SORGER" w:date="2025-12-10T13:32:00Z" w16du:dateUtc="2025-12-10T12:32:00Z"/>
      </w:rPr>
    </w:pPr>
  </w:p>
  <w:p w14:paraId="1636E0B6" w14:textId="77777777" w:rsidR="00BC5D14" w:rsidRDefault="00BC5D14">
    <w:pPr>
      <w:rPr>
        <w:del w:id="205" w:author="Hartwig SORGER" w:date="2025-12-10T13:32:00Z" w16du:dateUtc="2025-12-10T12:32:00Z"/>
      </w:rPr>
    </w:pPr>
  </w:p>
  <w:p w14:paraId="1DEFEC9D" w14:textId="77777777" w:rsidR="00B36925" w:rsidRDefault="00B36925" w:rsidP="00870C6B">
    <w:pPr>
      <w:tabs>
        <w:tab w:val="left" w:pos="7384"/>
      </w:tabs>
      <w:pPrChange w:id="206" w:author="Hartwig SORGER" w:date="2025-12-10T13:32:00Z" w16du:dateUtc="2025-12-10T12:32:00Z">
        <w:pPr/>
      </w:pPrChange>
    </w:pPr>
    <w:ins w:id="207" w:author="Hartwig SORGER" w:date="2025-12-10T13:32:00Z" w16du:dateUtc="2025-12-10T12:32:00Z">
      <w:r>
        <w:tab/>
      </w:r>
    </w:ins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37079" w14:textId="39B3EE81" w:rsidR="008B3092" w:rsidRDefault="007B6CB4">
    <w:pPr>
      <w:pStyle w:val="Header"/>
    </w:pPr>
    <w:del w:id="227" w:author="Hartwig SORGER" w:date="2025-12-10T13:32:00Z" w16du:dateUtc="2025-12-10T12:32:00Z">
      <w:r w:rsidRPr="0023665F">
        <w:rPr>
          <w:noProof/>
          <w:lang w:val="en-US" w:eastAsia="en-US"/>
        </w:rPr>
        <w:drawing>
          <wp:anchor distT="0" distB="0" distL="114300" distR="114300" simplePos="0" relativeHeight="251665408" behindDoc="0" locked="0" layoutInCell="1" allowOverlap="1" wp14:anchorId="46D1ADB2" wp14:editId="75014F8A">
            <wp:simplePos x="0" y="0"/>
            <wp:positionH relativeFrom="page">
              <wp:posOffset>4711700</wp:posOffset>
            </wp:positionH>
            <wp:positionV relativeFrom="page">
              <wp:posOffset>584200</wp:posOffset>
            </wp:positionV>
            <wp:extent cx="2404800" cy="1299563"/>
            <wp:effectExtent l="0" t="0" r="8255" b="0"/>
            <wp:wrapNone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299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5489">
        <w:rPr>
          <w:noProof/>
          <w:lang w:val="en-US" w:eastAsia="en-US"/>
        </w:rPr>
        <w:drawing>
          <wp:anchor distT="0" distB="0" distL="114300" distR="114300" simplePos="0" relativeHeight="251664384" behindDoc="1" locked="0" layoutInCell="1" allowOverlap="1" wp14:anchorId="4E556515" wp14:editId="3D13AB86">
            <wp:simplePos x="0" y="0"/>
            <wp:positionH relativeFrom="page">
              <wp:posOffset>0</wp:posOffset>
            </wp:positionH>
            <wp:positionV relativeFrom="page">
              <wp:posOffset>-10160</wp:posOffset>
            </wp:positionV>
            <wp:extent cx="7556500" cy="10693400"/>
            <wp:effectExtent l="0" t="0" r="12700" b="0"/>
            <wp:wrapNone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0" cy="1069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5489">
        <w:rPr>
          <w:noProof/>
          <w:lang w:val="en-US" w:eastAsia="en-US"/>
        </w:rPr>
        <w:drawing>
          <wp:anchor distT="0" distB="0" distL="114300" distR="114300" simplePos="0" relativeHeight="251666432" behindDoc="1" locked="0" layoutInCell="1" allowOverlap="1" wp14:anchorId="36A805CD" wp14:editId="66F3664F">
            <wp:simplePos x="0" y="0"/>
            <wp:positionH relativeFrom="page">
              <wp:posOffset>319405</wp:posOffset>
            </wp:positionH>
            <wp:positionV relativeFrom="paragraph">
              <wp:posOffset>-169545</wp:posOffset>
            </wp:positionV>
            <wp:extent cx="2033905" cy="701040"/>
            <wp:effectExtent l="0" t="0" r="0" b="0"/>
            <wp:wrapNone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AE-logo.eps"/>
                    <pic:cNvPicPr/>
                  </pic:nvPicPr>
                  <pic:blipFill>
                    <a:blip r:embed="rId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3905" cy="701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825D6"/>
    <w:multiLevelType w:val="hybridMultilevel"/>
    <w:tmpl w:val="5530955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D069C"/>
    <w:multiLevelType w:val="hybridMultilevel"/>
    <w:tmpl w:val="0706F172"/>
    <w:lvl w:ilvl="0" w:tplc="59E4E9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3E25"/>
    <w:multiLevelType w:val="hybridMultilevel"/>
    <w:tmpl w:val="35648BA2"/>
    <w:lvl w:ilvl="0" w:tplc="D92270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647" w:hanging="360"/>
      </w:pPr>
    </w:lvl>
    <w:lvl w:ilvl="2" w:tplc="0C07001B" w:tentative="1">
      <w:start w:val="1"/>
      <w:numFmt w:val="lowerRoman"/>
      <w:lvlText w:val="%3."/>
      <w:lvlJc w:val="right"/>
      <w:pPr>
        <w:ind w:left="2367" w:hanging="180"/>
      </w:pPr>
    </w:lvl>
    <w:lvl w:ilvl="3" w:tplc="0C07000F" w:tentative="1">
      <w:start w:val="1"/>
      <w:numFmt w:val="decimal"/>
      <w:lvlText w:val="%4."/>
      <w:lvlJc w:val="left"/>
      <w:pPr>
        <w:ind w:left="3087" w:hanging="360"/>
      </w:pPr>
    </w:lvl>
    <w:lvl w:ilvl="4" w:tplc="0C070019" w:tentative="1">
      <w:start w:val="1"/>
      <w:numFmt w:val="lowerLetter"/>
      <w:lvlText w:val="%5."/>
      <w:lvlJc w:val="left"/>
      <w:pPr>
        <w:ind w:left="3807" w:hanging="360"/>
      </w:pPr>
    </w:lvl>
    <w:lvl w:ilvl="5" w:tplc="0C07001B" w:tentative="1">
      <w:start w:val="1"/>
      <w:numFmt w:val="lowerRoman"/>
      <w:lvlText w:val="%6."/>
      <w:lvlJc w:val="right"/>
      <w:pPr>
        <w:ind w:left="4527" w:hanging="180"/>
      </w:pPr>
    </w:lvl>
    <w:lvl w:ilvl="6" w:tplc="0C07000F" w:tentative="1">
      <w:start w:val="1"/>
      <w:numFmt w:val="decimal"/>
      <w:lvlText w:val="%7."/>
      <w:lvlJc w:val="left"/>
      <w:pPr>
        <w:ind w:left="5247" w:hanging="360"/>
      </w:pPr>
    </w:lvl>
    <w:lvl w:ilvl="7" w:tplc="0C070019" w:tentative="1">
      <w:start w:val="1"/>
      <w:numFmt w:val="lowerLetter"/>
      <w:lvlText w:val="%8."/>
      <w:lvlJc w:val="left"/>
      <w:pPr>
        <w:ind w:left="5967" w:hanging="360"/>
      </w:pPr>
    </w:lvl>
    <w:lvl w:ilvl="8" w:tplc="0C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2734A0C"/>
    <w:multiLevelType w:val="hybridMultilevel"/>
    <w:tmpl w:val="EE0611A8"/>
    <w:lvl w:ilvl="0" w:tplc="DB60A1D8">
      <w:start w:val="1"/>
      <w:numFmt w:val="decimal"/>
      <w:lvlText w:val="1.%1."/>
      <w:lvlJc w:val="left"/>
      <w:pPr>
        <w:ind w:left="180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2520" w:hanging="360"/>
      </w:pPr>
    </w:lvl>
    <w:lvl w:ilvl="2" w:tplc="0C07001B" w:tentative="1">
      <w:start w:val="1"/>
      <w:numFmt w:val="lowerRoman"/>
      <w:lvlText w:val="%3."/>
      <w:lvlJc w:val="right"/>
      <w:pPr>
        <w:ind w:left="3240" w:hanging="180"/>
      </w:pPr>
    </w:lvl>
    <w:lvl w:ilvl="3" w:tplc="0C07000F" w:tentative="1">
      <w:start w:val="1"/>
      <w:numFmt w:val="decimal"/>
      <w:lvlText w:val="%4."/>
      <w:lvlJc w:val="left"/>
      <w:pPr>
        <w:ind w:left="3960" w:hanging="360"/>
      </w:pPr>
    </w:lvl>
    <w:lvl w:ilvl="4" w:tplc="0C070019" w:tentative="1">
      <w:start w:val="1"/>
      <w:numFmt w:val="lowerLetter"/>
      <w:lvlText w:val="%5."/>
      <w:lvlJc w:val="left"/>
      <w:pPr>
        <w:ind w:left="4680" w:hanging="360"/>
      </w:pPr>
    </w:lvl>
    <w:lvl w:ilvl="5" w:tplc="0C07001B" w:tentative="1">
      <w:start w:val="1"/>
      <w:numFmt w:val="lowerRoman"/>
      <w:lvlText w:val="%6."/>
      <w:lvlJc w:val="right"/>
      <w:pPr>
        <w:ind w:left="5400" w:hanging="180"/>
      </w:pPr>
    </w:lvl>
    <w:lvl w:ilvl="6" w:tplc="0C07000F" w:tentative="1">
      <w:start w:val="1"/>
      <w:numFmt w:val="decimal"/>
      <w:lvlText w:val="%7."/>
      <w:lvlJc w:val="left"/>
      <w:pPr>
        <w:ind w:left="6120" w:hanging="360"/>
      </w:pPr>
    </w:lvl>
    <w:lvl w:ilvl="7" w:tplc="0C070019" w:tentative="1">
      <w:start w:val="1"/>
      <w:numFmt w:val="lowerLetter"/>
      <w:lvlText w:val="%8."/>
      <w:lvlJc w:val="left"/>
      <w:pPr>
        <w:ind w:left="6840" w:hanging="360"/>
      </w:pPr>
    </w:lvl>
    <w:lvl w:ilvl="8" w:tplc="0C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30B6698C"/>
    <w:multiLevelType w:val="hybridMultilevel"/>
    <w:tmpl w:val="ADB0C29E"/>
    <w:lvl w:ilvl="0" w:tplc="AA24AEF2">
      <w:start w:val="1"/>
      <w:numFmt w:val="bullet"/>
      <w:pStyle w:val="Lijst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7D333F"/>
    <w:multiLevelType w:val="multilevel"/>
    <w:tmpl w:val="C2E68F88"/>
    <w:lvl w:ilvl="0">
      <w:start w:val="1"/>
      <w:numFmt w:val="decimal"/>
      <w:pStyle w:val="Nummerierung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0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1" w:hanging="81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8" w:hanging="133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42" w:hanging="194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09" w:hanging="214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90" w:hanging="247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13" w:hanging="2733"/>
      </w:pPr>
      <w:rPr>
        <w:rFonts w:hint="default"/>
      </w:rPr>
    </w:lvl>
  </w:abstractNum>
  <w:abstractNum w:abstractNumId="6" w15:restartNumberingAfterBreak="0">
    <w:nsid w:val="3A811C19"/>
    <w:multiLevelType w:val="hybridMultilevel"/>
    <w:tmpl w:val="55309550"/>
    <w:lvl w:ilvl="0" w:tplc="0C070019">
      <w:start w:val="1"/>
      <w:numFmt w:val="lowerLetter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C14481"/>
    <w:multiLevelType w:val="hybridMultilevel"/>
    <w:tmpl w:val="9168E66E"/>
    <w:lvl w:ilvl="0" w:tplc="D152B4E8">
      <w:start w:val="1"/>
      <w:numFmt w:val="bullet"/>
      <w:pStyle w:val="Aufzhlung01"/>
      <w:lvlText w:val=""/>
      <w:lvlJc w:val="left"/>
      <w:pPr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16"/>
        <w:position w:val="0"/>
        <w:sz w:val="1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0714C2"/>
    <w:multiLevelType w:val="hybridMultilevel"/>
    <w:tmpl w:val="FE441C6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3062E"/>
    <w:multiLevelType w:val="hybridMultilevel"/>
    <w:tmpl w:val="0D8AA540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6C41CB"/>
    <w:multiLevelType w:val="hybridMultilevel"/>
    <w:tmpl w:val="45F05F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8534C9"/>
    <w:multiLevelType w:val="hybridMultilevel"/>
    <w:tmpl w:val="8E5AB14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E9659A"/>
    <w:multiLevelType w:val="multilevel"/>
    <w:tmpl w:val="0C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B1B31C0"/>
    <w:multiLevelType w:val="hybridMultilevel"/>
    <w:tmpl w:val="DFD46F5A"/>
    <w:lvl w:ilvl="0" w:tplc="3984E2E2">
      <w:start w:val="1"/>
      <w:numFmt w:val="bullet"/>
      <w:pStyle w:val="Aufzhlung02"/>
      <w:lvlText w:val=""/>
      <w:lvlJc w:val="left"/>
      <w:pPr>
        <w:ind w:left="1146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16"/>
        <w:position w:val="0"/>
        <w:sz w:val="1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AD1DA3"/>
    <w:multiLevelType w:val="hybridMultilevel"/>
    <w:tmpl w:val="C6403A20"/>
    <w:lvl w:ilvl="0" w:tplc="0B1A220E">
      <w:start w:val="1"/>
      <w:numFmt w:val="decimal"/>
      <w:lvlText w:val="%1."/>
      <w:lvlJc w:val="left"/>
      <w:pPr>
        <w:ind w:left="45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15" w15:restartNumberingAfterBreak="0">
    <w:nsid w:val="7BCD4665"/>
    <w:multiLevelType w:val="hybridMultilevel"/>
    <w:tmpl w:val="34CE0AD6"/>
    <w:lvl w:ilvl="0" w:tplc="23A025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9EAE5FA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314253"/>
    <w:multiLevelType w:val="hybridMultilevel"/>
    <w:tmpl w:val="37DC64B8"/>
    <w:lvl w:ilvl="0" w:tplc="E724FB8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61D249FE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966263">
    <w:abstractNumId w:val="7"/>
  </w:num>
  <w:num w:numId="2" w16cid:durableId="1502425195">
    <w:abstractNumId w:val="13"/>
  </w:num>
  <w:num w:numId="3" w16cid:durableId="209001457">
    <w:abstractNumId w:val="16"/>
  </w:num>
  <w:num w:numId="4" w16cid:durableId="881285476">
    <w:abstractNumId w:val="7"/>
  </w:num>
  <w:num w:numId="5" w16cid:durableId="1151560187">
    <w:abstractNumId w:val="13"/>
  </w:num>
  <w:num w:numId="6" w16cid:durableId="960962725">
    <w:abstractNumId w:val="8"/>
  </w:num>
  <w:num w:numId="7" w16cid:durableId="1461804052">
    <w:abstractNumId w:val="16"/>
  </w:num>
  <w:num w:numId="8" w16cid:durableId="1994917422">
    <w:abstractNumId w:val="9"/>
  </w:num>
  <w:num w:numId="9" w16cid:durableId="1596741761">
    <w:abstractNumId w:val="2"/>
  </w:num>
  <w:num w:numId="10" w16cid:durableId="1242251096">
    <w:abstractNumId w:val="15"/>
  </w:num>
  <w:num w:numId="11" w16cid:durableId="912010070">
    <w:abstractNumId w:val="3"/>
  </w:num>
  <w:num w:numId="12" w16cid:durableId="759838691">
    <w:abstractNumId w:val="12"/>
  </w:num>
  <w:num w:numId="13" w16cid:durableId="1425491822">
    <w:abstractNumId w:val="1"/>
  </w:num>
  <w:num w:numId="14" w16cid:durableId="1032918370">
    <w:abstractNumId w:val="5"/>
  </w:num>
  <w:num w:numId="15" w16cid:durableId="1484202827">
    <w:abstractNumId w:val="6"/>
  </w:num>
  <w:num w:numId="16" w16cid:durableId="811093610">
    <w:abstractNumId w:val="0"/>
  </w:num>
  <w:num w:numId="17" w16cid:durableId="1066412852">
    <w:abstractNumId w:val="4"/>
  </w:num>
  <w:num w:numId="18" w16cid:durableId="595360697">
    <w:abstractNumId w:val="11"/>
  </w:num>
  <w:num w:numId="19" w16cid:durableId="1035813085">
    <w:abstractNumId w:val="14"/>
  </w:num>
  <w:num w:numId="20" w16cid:durableId="18895239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086"/>
    <w:rsid w:val="00020686"/>
    <w:rsid w:val="00023D81"/>
    <w:rsid w:val="00046BF5"/>
    <w:rsid w:val="00047F59"/>
    <w:rsid w:val="00063BAD"/>
    <w:rsid w:val="00071E1B"/>
    <w:rsid w:val="000734EB"/>
    <w:rsid w:val="00086790"/>
    <w:rsid w:val="0008762E"/>
    <w:rsid w:val="00090212"/>
    <w:rsid w:val="00096D6A"/>
    <w:rsid w:val="000A44AE"/>
    <w:rsid w:val="000A5756"/>
    <w:rsid w:val="000B34B9"/>
    <w:rsid w:val="000B5046"/>
    <w:rsid w:val="000C3C00"/>
    <w:rsid w:val="000D00B6"/>
    <w:rsid w:val="000D356D"/>
    <w:rsid w:val="000E25FE"/>
    <w:rsid w:val="000E40D5"/>
    <w:rsid w:val="000F328B"/>
    <w:rsid w:val="000F5BA2"/>
    <w:rsid w:val="001006AF"/>
    <w:rsid w:val="00110619"/>
    <w:rsid w:val="00112C07"/>
    <w:rsid w:val="00121726"/>
    <w:rsid w:val="00122875"/>
    <w:rsid w:val="00126901"/>
    <w:rsid w:val="001304FC"/>
    <w:rsid w:val="00134ED1"/>
    <w:rsid w:val="00140326"/>
    <w:rsid w:val="00140FE0"/>
    <w:rsid w:val="0015363A"/>
    <w:rsid w:val="0016011F"/>
    <w:rsid w:val="00164631"/>
    <w:rsid w:val="00173699"/>
    <w:rsid w:val="001747CF"/>
    <w:rsid w:val="001826F9"/>
    <w:rsid w:val="00183014"/>
    <w:rsid w:val="001953F8"/>
    <w:rsid w:val="001B3F0B"/>
    <w:rsid w:val="00203478"/>
    <w:rsid w:val="00203A40"/>
    <w:rsid w:val="0023508B"/>
    <w:rsid w:val="0023665F"/>
    <w:rsid w:val="00236EDE"/>
    <w:rsid w:val="00242826"/>
    <w:rsid w:val="0024633D"/>
    <w:rsid w:val="00254E91"/>
    <w:rsid w:val="00260A0B"/>
    <w:rsid w:val="00265551"/>
    <w:rsid w:val="00271946"/>
    <w:rsid w:val="002740BE"/>
    <w:rsid w:val="00277757"/>
    <w:rsid w:val="00283AA7"/>
    <w:rsid w:val="00283DA8"/>
    <w:rsid w:val="00283FF3"/>
    <w:rsid w:val="00296E14"/>
    <w:rsid w:val="002A0B49"/>
    <w:rsid w:val="002A0E35"/>
    <w:rsid w:val="002A50E9"/>
    <w:rsid w:val="002A5DD9"/>
    <w:rsid w:val="002C0953"/>
    <w:rsid w:val="002C140B"/>
    <w:rsid w:val="002C75C8"/>
    <w:rsid w:val="002D4FCD"/>
    <w:rsid w:val="002E2C0D"/>
    <w:rsid w:val="002F7905"/>
    <w:rsid w:val="0030221D"/>
    <w:rsid w:val="00302F07"/>
    <w:rsid w:val="00305943"/>
    <w:rsid w:val="0030766B"/>
    <w:rsid w:val="003206C2"/>
    <w:rsid w:val="003237A9"/>
    <w:rsid w:val="003377DD"/>
    <w:rsid w:val="0034308B"/>
    <w:rsid w:val="00345BDF"/>
    <w:rsid w:val="00353276"/>
    <w:rsid w:val="003560AE"/>
    <w:rsid w:val="00360EAA"/>
    <w:rsid w:val="0036344F"/>
    <w:rsid w:val="00370220"/>
    <w:rsid w:val="00375620"/>
    <w:rsid w:val="0037767E"/>
    <w:rsid w:val="0038040A"/>
    <w:rsid w:val="00393715"/>
    <w:rsid w:val="003A6B29"/>
    <w:rsid w:val="003B0947"/>
    <w:rsid w:val="003C48AC"/>
    <w:rsid w:val="003D6703"/>
    <w:rsid w:val="003E266E"/>
    <w:rsid w:val="003E3EC5"/>
    <w:rsid w:val="003E71E8"/>
    <w:rsid w:val="003E737E"/>
    <w:rsid w:val="003F42AE"/>
    <w:rsid w:val="003F4893"/>
    <w:rsid w:val="003F4E12"/>
    <w:rsid w:val="003F5564"/>
    <w:rsid w:val="00405354"/>
    <w:rsid w:val="00407562"/>
    <w:rsid w:val="00411B7A"/>
    <w:rsid w:val="00412623"/>
    <w:rsid w:val="00431ED9"/>
    <w:rsid w:val="00436E0F"/>
    <w:rsid w:val="004373C4"/>
    <w:rsid w:val="004625ED"/>
    <w:rsid w:val="004677D3"/>
    <w:rsid w:val="00483307"/>
    <w:rsid w:val="004A38B4"/>
    <w:rsid w:val="004A3983"/>
    <w:rsid w:val="004A5333"/>
    <w:rsid w:val="004A5E4A"/>
    <w:rsid w:val="004D6CFF"/>
    <w:rsid w:val="004E16C3"/>
    <w:rsid w:val="004F4310"/>
    <w:rsid w:val="00501739"/>
    <w:rsid w:val="005028DD"/>
    <w:rsid w:val="0051216F"/>
    <w:rsid w:val="00517E5F"/>
    <w:rsid w:val="00526738"/>
    <w:rsid w:val="00542E1B"/>
    <w:rsid w:val="00546377"/>
    <w:rsid w:val="005518CA"/>
    <w:rsid w:val="00557E0C"/>
    <w:rsid w:val="00566260"/>
    <w:rsid w:val="005665AA"/>
    <w:rsid w:val="00567612"/>
    <w:rsid w:val="00583065"/>
    <w:rsid w:val="00584247"/>
    <w:rsid w:val="00590D99"/>
    <w:rsid w:val="005920E7"/>
    <w:rsid w:val="005922DD"/>
    <w:rsid w:val="00594E46"/>
    <w:rsid w:val="00595C88"/>
    <w:rsid w:val="005A60A5"/>
    <w:rsid w:val="005B38C5"/>
    <w:rsid w:val="005B48AD"/>
    <w:rsid w:val="005D23F2"/>
    <w:rsid w:val="005D4618"/>
    <w:rsid w:val="005E6316"/>
    <w:rsid w:val="005E6508"/>
    <w:rsid w:val="005E7838"/>
    <w:rsid w:val="005F312C"/>
    <w:rsid w:val="005F5B4A"/>
    <w:rsid w:val="00610272"/>
    <w:rsid w:val="00610277"/>
    <w:rsid w:val="00615226"/>
    <w:rsid w:val="0061672D"/>
    <w:rsid w:val="00620A03"/>
    <w:rsid w:val="00634414"/>
    <w:rsid w:val="00636F7D"/>
    <w:rsid w:val="006402CD"/>
    <w:rsid w:val="006475C3"/>
    <w:rsid w:val="00653E10"/>
    <w:rsid w:val="00655BF5"/>
    <w:rsid w:val="00656ECA"/>
    <w:rsid w:val="0066081D"/>
    <w:rsid w:val="00664517"/>
    <w:rsid w:val="0066615E"/>
    <w:rsid w:val="00671B01"/>
    <w:rsid w:val="00683ECB"/>
    <w:rsid w:val="00691C15"/>
    <w:rsid w:val="00693755"/>
    <w:rsid w:val="0069670C"/>
    <w:rsid w:val="006A5F55"/>
    <w:rsid w:val="006B2461"/>
    <w:rsid w:val="006B3841"/>
    <w:rsid w:val="006C2F58"/>
    <w:rsid w:val="006D0D1F"/>
    <w:rsid w:val="006D3BAA"/>
    <w:rsid w:val="006E2688"/>
    <w:rsid w:val="006F7F22"/>
    <w:rsid w:val="0070351F"/>
    <w:rsid w:val="007106FE"/>
    <w:rsid w:val="00722B3F"/>
    <w:rsid w:val="007331BC"/>
    <w:rsid w:val="00744997"/>
    <w:rsid w:val="00747A8A"/>
    <w:rsid w:val="007503D4"/>
    <w:rsid w:val="007518C7"/>
    <w:rsid w:val="00756344"/>
    <w:rsid w:val="0076117D"/>
    <w:rsid w:val="00762B5E"/>
    <w:rsid w:val="00773AC0"/>
    <w:rsid w:val="00776E56"/>
    <w:rsid w:val="00780128"/>
    <w:rsid w:val="00780742"/>
    <w:rsid w:val="007830A5"/>
    <w:rsid w:val="0078768F"/>
    <w:rsid w:val="007A0B2C"/>
    <w:rsid w:val="007B6CB4"/>
    <w:rsid w:val="007C3447"/>
    <w:rsid w:val="007C5489"/>
    <w:rsid w:val="007F033F"/>
    <w:rsid w:val="008051F0"/>
    <w:rsid w:val="00806230"/>
    <w:rsid w:val="00807FA9"/>
    <w:rsid w:val="00822614"/>
    <w:rsid w:val="00833C8F"/>
    <w:rsid w:val="008345F4"/>
    <w:rsid w:val="0084506C"/>
    <w:rsid w:val="00845EE9"/>
    <w:rsid w:val="00847A5A"/>
    <w:rsid w:val="00860D1B"/>
    <w:rsid w:val="008643BE"/>
    <w:rsid w:val="0086448B"/>
    <w:rsid w:val="00870C6B"/>
    <w:rsid w:val="00875780"/>
    <w:rsid w:val="008A0524"/>
    <w:rsid w:val="008A441B"/>
    <w:rsid w:val="008B3092"/>
    <w:rsid w:val="008C2ABC"/>
    <w:rsid w:val="008C2ACE"/>
    <w:rsid w:val="008C338A"/>
    <w:rsid w:val="008C6ED5"/>
    <w:rsid w:val="008D2254"/>
    <w:rsid w:val="008D23C6"/>
    <w:rsid w:val="008D33AA"/>
    <w:rsid w:val="008D7146"/>
    <w:rsid w:val="008E3C1A"/>
    <w:rsid w:val="008E5FA6"/>
    <w:rsid w:val="008E6E81"/>
    <w:rsid w:val="008E7B1B"/>
    <w:rsid w:val="008F2DE4"/>
    <w:rsid w:val="00905C8F"/>
    <w:rsid w:val="00917E11"/>
    <w:rsid w:val="00920B0F"/>
    <w:rsid w:val="00925EE2"/>
    <w:rsid w:val="009332EF"/>
    <w:rsid w:val="0094472E"/>
    <w:rsid w:val="00946469"/>
    <w:rsid w:val="00951BCA"/>
    <w:rsid w:val="0097468B"/>
    <w:rsid w:val="00976774"/>
    <w:rsid w:val="00977E87"/>
    <w:rsid w:val="00981796"/>
    <w:rsid w:val="00982F30"/>
    <w:rsid w:val="00985A4B"/>
    <w:rsid w:val="00987761"/>
    <w:rsid w:val="009A0FFA"/>
    <w:rsid w:val="009A3A16"/>
    <w:rsid w:val="009B023D"/>
    <w:rsid w:val="009B0F83"/>
    <w:rsid w:val="009B2C66"/>
    <w:rsid w:val="009B4192"/>
    <w:rsid w:val="009E2241"/>
    <w:rsid w:val="009F258B"/>
    <w:rsid w:val="009F407A"/>
    <w:rsid w:val="009F594A"/>
    <w:rsid w:val="00A01326"/>
    <w:rsid w:val="00A32C1B"/>
    <w:rsid w:val="00A33473"/>
    <w:rsid w:val="00A37244"/>
    <w:rsid w:val="00A42394"/>
    <w:rsid w:val="00A44DB1"/>
    <w:rsid w:val="00A51C5C"/>
    <w:rsid w:val="00A808B8"/>
    <w:rsid w:val="00A826AF"/>
    <w:rsid w:val="00A85106"/>
    <w:rsid w:val="00A9540B"/>
    <w:rsid w:val="00A95E6B"/>
    <w:rsid w:val="00AA21EB"/>
    <w:rsid w:val="00AA3223"/>
    <w:rsid w:val="00AB069F"/>
    <w:rsid w:val="00AB4811"/>
    <w:rsid w:val="00AB6086"/>
    <w:rsid w:val="00AC04E5"/>
    <w:rsid w:val="00AD075E"/>
    <w:rsid w:val="00AD4E75"/>
    <w:rsid w:val="00AD726B"/>
    <w:rsid w:val="00AF6616"/>
    <w:rsid w:val="00B045FC"/>
    <w:rsid w:val="00B0517D"/>
    <w:rsid w:val="00B155E1"/>
    <w:rsid w:val="00B368EC"/>
    <w:rsid w:val="00B36925"/>
    <w:rsid w:val="00B36EDA"/>
    <w:rsid w:val="00B37435"/>
    <w:rsid w:val="00B428B5"/>
    <w:rsid w:val="00B4463A"/>
    <w:rsid w:val="00B4566B"/>
    <w:rsid w:val="00B52F55"/>
    <w:rsid w:val="00B55CF0"/>
    <w:rsid w:val="00B55E02"/>
    <w:rsid w:val="00B56908"/>
    <w:rsid w:val="00B6099F"/>
    <w:rsid w:val="00B62E96"/>
    <w:rsid w:val="00B65EC3"/>
    <w:rsid w:val="00B7279E"/>
    <w:rsid w:val="00B811E2"/>
    <w:rsid w:val="00B836FA"/>
    <w:rsid w:val="00B85204"/>
    <w:rsid w:val="00B85DB2"/>
    <w:rsid w:val="00BA64CC"/>
    <w:rsid w:val="00BB326B"/>
    <w:rsid w:val="00BB5EF9"/>
    <w:rsid w:val="00BB6069"/>
    <w:rsid w:val="00BC4B99"/>
    <w:rsid w:val="00BC5D14"/>
    <w:rsid w:val="00BD7EFE"/>
    <w:rsid w:val="00BF5A2B"/>
    <w:rsid w:val="00C00ABD"/>
    <w:rsid w:val="00C014B5"/>
    <w:rsid w:val="00C30B99"/>
    <w:rsid w:val="00C317D1"/>
    <w:rsid w:val="00C35C1F"/>
    <w:rsid w:val="00C36B42"/>
    <w:rsid w:val="00C413EF"/>
    <w:rsid w:val="00C6001C"/>
    <w:rsid w:val="00C62ADA"/>
    <w:rsid w:val="00C64762"/>
    <w:rsid w:val="00C67BB0"/>
    <w:rsid w:val="00CA5000"/>
    <w:rsid w:val="00CA6F81"/>
    <w:rsid w:val="00CA711E"/>
    <w:rsid w:val="00CB1394"/>
    <w:rsid w:val="00CB6FA9"/>
    <w:rsid w:val="00CC0F19"/>
    <w:rsid w:val="00CC17EC"/>
    <w:rsid w:val="00CC21FB"/>
    <w:rsid w:val="00CC2A6A"/>
    <w:rsid w:val="00CC7F2C"/>
    <w:rsid w:val="00CD376D"/>
    <w:rsid w:val="00CD38AE"/>
    <w:rsid w:val="00CD480B"/>
    <w:rsid w:val="00CF5696"/>
    <w:rsid w:val="00D025BE"/>
    <w:rsid w:val="00D05DA6"/>
    <w:rsid w:val="00D069BC"/>
    <w:rsid w:val="00D077DB"/>
    <w:rsid w:val="00D10235"/>
    <w:rsid w:val="00D141F6"/>
    <w:rsid w:val="00D204BB"/>
    <w:rsid w:val="00D24709"/>
    <w:rsid w:val="00D25085"/>
    <w:rsid w:val="00D348C9"/>
    <w:rsid w:val="00D6008F"/>
    <w:rsid w:val="00D84006"/>
    <w:rsid w:val="00D85424"/>
    <w:rsid w:val="00DA0A39"/>
    <w:rsid w:val="00DB0D0A"/>
    <w:rsid w:val="00DB1EB7"/>
    <w:rsid w:val="00DB772A"/>
    <w:rsid w:val="00DC0FC1"/>
    <w:rsid w:val="00DC3E32"/>
    <w:rsid w:val="00DC50A8"/>
    <w:rsid w:val="00DD07BC"/>
    <w:rsid w:val="00DD0F32"/>
    <w:rsid w:val="00E070DA"/>
    <w:rsid w:val="00E132E9"/>
    <w:rsid w:val="00E15A29"/>
    <w:rsid w:val="00E223C3"/>
    <w:rsid w:val="00E2297C"/>
    <w:rsid w:val="00E23470"/>
    <w:rsid w:val="00E33AD3"/>
    <w:rsid w:val="00E34798"/>
    <w:rsid w:val="00E41D17"/>
    <w:rsid w:val="00E4280F"/>
    <w:rsid w:val="00E429C5"/>
    <w:rsid w:val="00E42ABC"/>
    <w:rsid w:val="00E4416C"/>
    <w:rsid w:val="00E4481C"/>
    <w:rsid w:val="00E50294"/>
    <w:rsid w:val="00E5221D"/>
    <w:rsid w:val="00E54A97"/>
    <w:rsid w:val="00E56AC2"/>
    <w:rsid w:val="00E62F04"/>
    <w:rsid w:val="00E650BB"/>
    <w:rsid w:val="00E6576B"/>
    <w:rsid w:val="00E830D6"/>
    <w:rsid w:val="00E87848"/>
    <w:rsid w:val="00E9030F"/>
    <w:rsid w:val="00E92C65"/>
    <w:rsid w:val="00EA0327"/>
    <w:rsid w:val="00EA4F2B"/>
    <w:rsid w:val="00EA62EF"/>
    <w:rsid w:val="00EA79B7"/>
    <w:rsid w:val="00EC407B"/>
    <w:rsid w:val="00EC5201"/>
    <w:rsid w:val="00ED2655"/>
    <w:rsid w:val="00ED2A1A"/>
    <w:rsid w:val="00EE327B"/>
    <w:rsid w:val="00EE5645"/>
    <w:rsid w:val="00EE6E71"/>
    <w:rsid w:val="00EF0A89"/>
    <w:rsid w:val="00EF7EF7"/>
    <w:rsid w:val="00F104EE"/>
    <w:rsid w:val="00F22256"/>
    <w:rsid w:val="00F2470C"/>
    <w:rsid w:val="00F42A9A"/>
    <w:rsid w:val="00F55785"/>
    <w:rsid w:val="00F6209F"/>
    <w:rsid w:val="00F65055"/>
    <w:rsid w:val="00F65F3D"/>
    <w:rsid w:val="00F72507"/>
    <w:rsid w:val="00F73C01"/>
    <w:rsid w:val="00F76CD7"/>
    <w:rsid w:val="00F76F4E"/>
    <w:rsid w:val="00F81B58"/>
    <w:rsid w:val="00F84CD1"/>
    <w:rsid w:val="00FA2A1D"/>
    <w:rsid w:val="00FA353B"/>
    <w:rsid w:val="00FA6AC3"/>
    <w:rsid w:val="00FB04CD"/>
    <w:rsid w:val="00FB3203"/>
    <w:rsid w:val="00FB3926"/>
    <w:rsid w:val="00FB5026"/>
    <w:rsid w:val="00FC67D5"/>
    <w:rsid w:val="00FD20DE"/>
    <w:rsid w:val="00FD261E"/>
    <w:rsid w:val="00FE2548"/>
    <w:rsid w:val="00FE377A"/>
    <w:rsid w:val="00FF1C32"/>
    <w:rsid w:val="00FF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327EF8"/>
  <w15:chartTrackingRefBased/>
  <w15:docId w15:val="{75DCE02D-2FA5-41D7-A3FF-E91504398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Verdana" w:hAnsi="Verdana" w:cs="Times New Roman"/>
        <w:kern w:val="2"/>
        <w:lang w:val="de-AT" w:eastAsia="de-AT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3092"/>
    <w:pPr>
      <w:spacing w:after="160" w:line="278" w:lineRule="auto"/>
      <w:pPrChange w:id="0" w:author="Hartwig SORGER" w:date="2025-12-10T13:32:00Z">
        <w:pPr>
          <w:spacing w:line="280" w:lineRule="exact"/>
        </w:pPr>
      </w:pPrChange>
    </w:pPr>
    <w:rPr>
      <w:rFonts w:asciiTheme="minorHAnsi" w:eastAsiaTheme="minorEastAsia" w:hAnsiTheme="minorHAnsi" w:cstheme="minorBidi"/>
      <w:sz w:val="24"/>
      <w:szCs w:val="24"/>
      <w:rPrChange w:id="0" w:author="Hartwig SORGER" w:date="2025-12-10T13:32:00Z">
        <w:rPr>
          <w:rFonts w:asciiTheme="minorHAnsi" w:eastAsiaTheme="minorEastAsia" w:hAnsiTheme="minorHAnsi" w:cstheme="minorBidi"/>
          <w:sz w:val="22"/>
          <w:szCs w:val="24"/>
          <w:lang w:val="en-GB" w:eastAsia="nl-NL" w:bidi="ar-SA"/>
        </w:rPr>
      </w:rPrChange>
    </w:rPr>
  </w:style>
  <w:style w:type="paragraph" w:styleId="Heading1">
    <w:name w:val="heading 1"/>
    <w:basedOn w:val="Normal"/>
    <w:next w:val="Normal"/>
    <w:link w:val="Heading1Char"/>
    <w:uiPriority w:val="9"/>
    <w:qFormat/>
    <w:rsid w:val="008B3092"/>
    <w:pPr>
      <w:keepNext/>
      <w:keepLines/>
      <w:outlineLvl w:val="0"/>
      <w:pPrChange w:id="1" w:author="Hartwig SORGER" w:date="2025-12-10T13:32:00Z">
        <w:pPr>
          <w:widowControl w:val="0"/>
          <w:suppressAutoHyphens/>
          <w:spacing w:after="280" w:line="280" w:lineRule="exact"/>
          <w:jc w:val="both"/>
          <w:outlineLvl w:val="0"/>
        </w:pPr>
      </w:pPrChange>
    </w:pPr>
    <w:rPr>
      <w:rFonts w:eastAsia="Times New Roman"/>
      <w:b/>
      <w:bCs/>
      <w:color w:val="000000" w:themeColor="text1"/>
      <w:rPrChange w:id="1" w:author="Hartwig SORGER" w:date="2025-12-10T13:32:00Z">
        <w:rPr>
          <w:rFonts w:asciiTheme="minorHAnsi" w:eastAsia="Arial Unicode MS" w:hAnsiTheme="minorHAnsi" w:cs="Arial Unicode MS"/>
          <w:b/>
          <w:bCs/>
          <w:caps/>
          <w:color w:val="1D79AF"/>
          <w:spacing w:val="8"/>
          <w:kern w:val="24"/>
          <w:sz w:val="26"/>
          <w:szCs w:val="24"/>
          <w:lang w:val="nl-NL" w:eastAsia="hi-IN" w:bidi="hi-IN"/>
        </w:rPr>
      </w:rPrChange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B3092"/>
    <w:pPr>
      <w:keepNext/>
      <w:keepLines/>
      <w:outlineLvl w:val="1"/>
      <w:pPrChange w:id="2" w:author="Hartwig SORGER" w:date="2025-12-10T13:32:00Z">
        <w:pPr>
          <w:widowControl w:val="0"/>
          <w:suppressAutoHyphens/>
          <w:spacing w:line="280" w:lineRule="exact"/>
          <w:jc w:val="both"/>
          <w:outlineLvl w:val="1"/>
        </w:pPr>
      </w:pPrChange>
    </w:pPr>
    <w:rPr>
      <w:rFonts w:eastAsia="Times New Roman"/>
      <w:bCs/>
      <w:color w:val="000000" w:themeColor="text1"/>
      <w:rPrChange w:id="2" w:author="Hartwig SORGER" w:date="2025-12-10T13:32:00Z">
        <w:rPr>
          <w:rFonts w:asciiTheme="minorHAnsi" w:eastAsia="Arial Unicode MS" w:hAnsiTheme="minorHAnsi" w:cs="Arial Unicode MS"/>
          <w:b/>
          <w:color w:val="000000" w:themeColor="text1"/>
          <w:kern w:val="1"/>
          <w:sz w:val="23"/>
          <w:szCs w:val="24"/>
          <w:lang w:val="en-US" w:eastAsia="hi-IN" w:bidi="hi-IN"/>
        </w:rPr>
      </w:rPrChange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81796"/>
    <w:pPr>
      <w:outlineLvl w:val="2"/>
    </w:pPr>
    <w:rPr>
      <w:color w:val="808080" w:themeColor="background1" w:themeShade="80"/>
    </w:rPr>
  </w:style>
  <w:style w:type="paragraph" w:styleId="Heading4">
    <w:name w:val="heading 4"/>
    <w:aliases w:val="voorwoord"/>
    <w:basedOn w:val="Normal"/>
    <w:next w:val="Normal"/>
    <w:link w:val="Heading4Char"/>
    <w:unhideWhenUsed/>
    <w:qFormat/>
    <w:rsid w:val="008B3092"/>
    <w:pPr>
      <w:outlineLvl w:val="3"/>
      <w:pPrChange w:id="3" w:author="Hartwig SORGER" w:date="2025-12-10T13:32:00Z">
        <w:pPr>
          <w:widowControl w:val="0"/>
          <w:tabs>
            <w:tab w:val="left" w:pos="567"/>
          </w:tabs>
          <w:suppressAutoHyphens/>
          <w:spacing w:beforeAutospacing="1" w:after="100" w:afterAutospacing="1" w:line="276" w:lineRule="auto"/>
          <w:jc w:val="both"/>
          <w:outlineLvl w:val="3"/>
        </w:pPr>
      </w:pPrChange>
    </w:pPr>
    <w:rPr>
      <w:color w:val="808080" w:themeColor="background1" w:themeShade="80"/>
      <w:sz w:val="22"/>
      <w:szCs w:val="22"/>
      <w:rPrChange w:id="3" w:author="Hartwig SORGER" w:date="2025-12-10T13:32:00Z">
        <w:rPr>
          <w:rFonts w:ascii="Verdana" w:eastAsia="MS Gothic" w:hAnsi="Verdana"/>
          <w:b/>
          <w:caps/>
          <w:color w:val="CDCDCD" w:themeColor="accent2"/>
          <w:spacing w:val="8"/>
          <w:kern w:val="24"/>
          <w:sz w:val="26"/>
          <w:szCs w:val="28"/>
          <w:lang w:val="nl-NL" w:eastAsia="hi-IN" w:bidi="hi-IN"/>
        </w:rPr>
      </w:rPrChange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70220"/>
    <w:pPr>
      <w:keepNext/>
      <w:keepLines/>
      <w:spacing w:before="200"/>
      <w:outlineLvl w:val="4"/>
    </w:pPr>
    <w:rPr>
      <w:rFonts w:ascii="Georgia" w:eastAsia="Times New Roman" w:hAnsi="Georgia"/>
      <w:color w:val="2C4E59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6B3841"/>
    <w:pPr>
      <w:keepNext/>
      <w:keepLines/>
      <w:spacing w:before="200"/>
      <w:outlineLvl w:val="5"/>
    </w:pPr>
    <w:rPr>
      <w:rFonts w:ascii="Georgia" w:eastAsia="Times New Roman" w:hAnsi="Georgia"/>
      <w:i/>
      <w:iCs/>
      <w:color w:val="2C4E59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B608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B608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B608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6790"/>
    <w:rPr>
      <w:rFonts w:asciiTheme="minorHAnsi" w:eastAsia="Times New Roman" w:hAnsiTheme="minorHAnsi" w:cstheme="minorBidi"/>
      <w:b/>
      <w:bCs/>
      <w:color w:val="000000" w:themeColor="text1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86790"/>
    <w:rPr>
      <w:rFonts w:asciiTheme="minorHAnsi" w:eastAsia="Times New Roman" w:hAnsiTheme="minorHAnsi" w:cstheme="minorBidi"/>
      <w:bCs/>
      <w:color w:val="000000" w:themeColor="text1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981796"/>
    <w:rPr>
      <w:color w:val="808080" w:themeColor="background1" w:themeShade="80"/>
      <w:sz w:val="24"/>
      <w:szCs w:val="24"/>
      <w:lang w:val="de-DE" w:eastAsia="en-US"/>
    </w:rPr>
  </w:style>
  <w:style w:type="character" w:customStyle="1" w:styleId="Heading4Char">
    <w:name w:val="Heading 4 Char"/>
    <w:aliases w:val="voorwoord Char"/>
    <w:basedOn w:val="DefaultParagraphFont"/>
    <w:link w:val="Heading4"/>
    <w:rsid w:val="00086790"/>
    <w:rPr>
      <w:rFonts w:asciiTheme="minorHAnsi" w:eastAsiaTheme="minorEastAsia" w:hAnsiTheme="minorHAnsi" w:cstheme="minorBidi"/>
      <w:color w:val="808080" w:themeColor="background1" w:themeShade="8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70220"/>
    <w:rPr>
      <w:rFonts w:ascii="Georgia" w:eastAsia="Times New Roman" w:hAnsi="Georgia" w:cs="Times New Roman"/>
      <w:color w:val="2C4E59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3092"/>
    <w:pPr>
      <w:spacing w:line="240" w:lineRule="auto"/>
      <w:pPrChange w:id="4" w:author="Hartwig SORGER" w:date="2025-12-10T13:32:00Z">
        <w:pPr>
          <w:spacing w:line="280" w:lineRule="exact"/>
        </w:pPr>
      </w:pPrChange>
    </w:pPr>
    <w:rPr>
      <w:rFonts w:ascii="Tahoma" w:hAnsi="Tahoma" w:cs="Tahoma"/>
      <w:sz w:val="16"/>
      <w:szCs w:val="16"/>
      <w:rPrChange w:id="4" w:author="Hartwig SORGER" w:date="2025-12-10T13:32:00Z">
        <w:rPr>
          <w:rFonts w:ascii="Lucida Grande" w:eastAsiaTheme="minorEastAsia" w:hAnsi="Lucida Grande" w:cs="Lucida Grande"/>
          <w:sz w:val="22"/>
          <w:szCs w:val="18"/>
          <w:lang w:val="en-GB" w:eastAsia="nl-NL" w:bidi="ar-SA"/>
        </w:rPr>
      </w:rPrChange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15E"/>
    <w:rPr>
      <w:rFonts w:ascii="Tahoma" w:eastAsiaTheme="minorEastAsia" w:hAnsi="Tahoma" w:cs="Tahoma"/>
      <w:sz w:val="16"/>
      <w:szCs w:val="16"/>
    </w:rPr>
  </w:style>
  <w:style w:type="paragraph" w:customStyle="1" w:styleId="Aufzhlung">
    <w:name w:val="Aufzählung"/>
    <w:basedOn w:val="Normal"/>
    <w:link w:val="AufzhlungZchn"/>
    <w:rsid w:val="00FD261E"/>
    <w:pPr>
      <w:tabs>
        <w:tab w:val="left" w:pos="426"/>
      </w:tabs>
    </w:pPr>
  </w:style>
  <w:style w:type="character" w:customStyle="1" w:styleId="AufzhlungZchn">
    <w:name w:val="Aufzählung Zchn"/>
    <w:basedOn w:val="DefaultParagraphFont"/>
    <w:link w:val="Aufzhlung"/>
    <w:rsid w:val="00FD261E"/>
    <w:rPr>
      <w:rFonts w:ascii="Verdana" w:hAnsi="Verdana"/>
      <w:sz w:val="17"/>
      <w:szCs w:val="17"/>
    </w:rPr>
  </w:style>
  <w:style w:type="character" w:styleId="PlaceholderText">
    <w:name w:val="Placeholder Text"/>
    <w:basedOn w:val="DefaultParagraphFont"/>
    <w:uiPriority w:val="99"/>
    <w:semiHidden/>
    <w:rsid w:val="00946469"/>
    <w:rPr>
      <w:color w:val="808080"/>
    </w:rPr>
  </w:style>
  <w:style w:type="table" w:styleId="TableGrid">
    <w:name w:val="Table Grid"/>
    <w:basedOn w:val="TableNormal"/>
    <w:uiPriority w:val="59"/>
    <w:rsid w:val="00C67B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0F5BA2"/>
    <w:rPr>
      <w:color w:val="1E1EEA"/>
      <w:u w:val="single"/>
    </w:rPr>
  </w:style>
  <w:style w:type="paragraph" w:customStyle="1" w:styleId="Aufzhlung01">
    <w:name w:val="Aufzählung 01"/>
    <w:link w:val="Aufzhlung01Zchn"/>
    <w:qFormat/>
    <w:rsid w:val="00D348C9"/>
    <w:pPr>
      <w:numPr>
        <w:numId w:val="1"/>
      </w:numPr>
      <w:spacing w:line="270" w:lineRule="atLeast"/>
      <w:ind w:left="198" w:hanging="198"/>
    </w:pPr>
    <w:rPr>
      <w:rFonts w:cs="Verdana"/>
      <w:color w:val="000000"/>
      <w:lang w:val="de-DE" w:eastAsia="en-US"/>
    </w:rPr>
  </w:style>
  <w:style w:type="character" w:customStyle="1" w:styleId="Aufzhlung01Zchn">
    <w:name w:val="Aufzählung 01 Zchn"/>
    <w:basedOn w:val="DefaultParagraphFont"/>
    <w:link w:val="Aufzhlung01"/>
    <w:rsid w:val="00D348C9"/>
    <w:rPr>
      <w:rFonts w:ascii="Verdana" w:hAnsi="Verdana" w:cs="Verdana"/>
      <w:color w:val="000000"/>
      <w:lang w:val="de-DE" w:eastAsia="en-US" w:bidi="ar-SA"/>
    </w:rPr>
  </w:style>
  <w:style w:type="paragraph" w:customStyle="1" w:styleId="Aufzhlung02">
    <w:name w:val="Aufzählung 02"/>
    <w:link w:val="Aufzhlung02Zchn"/>
    <w:qFormat/>
    <w:rsid w:val="00D348C9"/>
    <w:pPr>
      <w:numPr>
        <w:numId w:val="2"/>
      </w:numPr>
      <w:spacing w:line="270" w:lineRule="atLeast"/>
      <w:ind w:left="396" w:hanging="198"/>
    </w:pPr>
    <w:rPr>
      <w:rFonts w:cs="Verdana"/>
      <w:color w:val="000000"/>
      <w:lang w:val="de-DE" w:eastAsia="en-US"/>
    </w:rPr>
  </w:style>
  <w:style w:type="character" w:customStyle="1" w:styleId="Aufzhlung02Zchn">
    <w:name w:val="Aufzählung 02 Zchn"/>
    <w:basedOn w:val="Aufzhlung01Zchn"/>
    <w:link w:val="Aufzhlung02"/>
    <w:rsid w:val="00D348C9"/>
    <w:rPr>
      <w:rFonts w:ascii="Verdana" w:hAnsi="Verdana" w:cs="Verdana"/>
      <w:color w:val="000000"/>
      <w:lang w:val="de-DE" w:eastAsia="en-US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3560AE"/>
    <w:pPr>
      <w:tabs>
        <w:tab w:val="right" w:leader="dot" w:pos="7359"/>
      </w:tabs>
      <w:ind w:left="198"/>
    </w:pPr>
  </w:style>
  <w:style w:type="paragraph" w:customStyle="1" w:styleId="Zitat1">
    <w:name w:val="Zitat1"/>
    <w:basedOn w:val="Normal"/>
    <w:link w:val="ZitatZchn"/>
    <w:qFormat/>
    <w:rsid w:val="00BA64CC"/>
    <w:rPr>
      <w:i/>
    </w:rPr>
  </w:style>
  <w:style w:type="character" w:customStyle="1" w:styleId="ZitatZchn">
    <w:name w:val="Zitat Zchn"/>
    <w:basedOn w:val="DefaultParagraphFont"/>
    <w:link w:val="Zitat1"/>
    <w:rsid w:val="00BA64CC"/>
    <w:rPr>
      <w:rFonts w:ascii="Verdana" w:hAnsi="Verdana"/>
      <w:i/>
      <w:sz w:val="20"/>
      <w:szCs w:val="20"/>
    </w:rPr>
  </w:style>
  <w:style w:type="paragraph" w:customStyle="1" w:styleId="Funote">
    <w:name w:val="Fußnote"/>
    <w:basedOn w:val="Normal"/>
    <w:link w:val="FunoteZchn"/>
    <w:qFormat/>
    <w:rsid w:val="006B3841"/>
    <w:pPr>
      <w:tabs>
        <w:tab w:val="center" w:pos="4536"/>
        <w:tab w:val="right" w:pos="9072"/>
      </w:tabs>
      <w:spacing w:line="240" w:lineRule="auto"/>
    </w:pPr>
    <w:rPr>
      <w:sz w:val="11"/>
      <w:szCs w:val="11"/>
    </w:rPr>
  </w:style>
  <w:style w:type="character" w:customStyle="1" w:styleId="FunoteZchn">
    <w:name w:val="Fußnote Zchn"/>
    <w:basedOn w:val="DefaultParagraphFont"/>
    <w:link w:val="Funote"/>
    <w:rsid w:val="006B3841"/>
    <w:rPr>
      <w:rFonts w:ascii="Verdana" w:hAnsi="Verdana"/>
      <w:sz w:val="11"/>
      <w:szCs w:val="11"/>
    </w:rPr>
  </w:style>
  <w:style w:type="paragraph" w:customStyle="1" w:styleId="berschrift1">
    <w:name w:val="Überschrift1"/>
    <w:basedOn w:val="Heading1"/>
    <w:next w:val="Normal"/>
    <w:link w:val="berschrift1Zchn"/>
    <w:rsid w:val="00664517"/>
  </w:style>
  <w:style w:type="character" w:customStyle="1" w:styleId="berschrift1Zchn">
    <w:name w:val="Überschrift1 Zchn"/>
    <w:basedOn w:val="Heading1Char"/>
    <w:link w:val="berschrift1"/>
    <w:rsid w:val="00664517"/>
    <w:rPr>
      <w:rFonts w:ascii="Verdana" w:eastAsia="Times New Roman" w:hAnsi="Verdana" w:cs="Times New Roman"/>
      <w:b/>
      <w:bCs/>
      <w:color w:val="AF9B00"/>
      <w:sz w:val="24"/>
      <w:szCs w:val="24"/>
      <w:lang w:val="de-DE" w:eastAsia="en-US"/>
    </w:rPr>
  </w:style>
  <w:style w:type="paragraph" w:customStyle="1" w:styleId="berschrift2">
    <w:name w:val="Überschrift2"/>
    <w:basedOn w:val="Heading2"/>
    <w:next w:val="Normal"/>
    <w:link w:val="berschrift2Zchn"/>
    <w:rsid w:val="007830A5"/>
  </w:style>
  <w:style w:type="character" w:customStyle="1" w:styleId="berschrift2Zchn">
    <w:name w:val="Überschrift2 Zchn"/>
    <w:basedOn w:val="Heading2Char"/>
    <w:link w:val="berschrift2"/>
    <w:rsid w:val="007830A5"/>
    <w:rPr>
      <w:rFonts w:ascii="Verdana" w:eastAsia="Times New Roman" w:hAnsi="Verdana" w:cs="Times New Roman"/>
      <w:bCs/>
      <w:color w:val="AF9B00"/>
      <w:sz w:val="24"/>
      <w:szCs w:val="24"/>
      <w:lang w:val="de-DE" w:eastAsia="en-US"/>
    </w:rPr>
  </w:style>
  <w:style w:type="paragraph" w:customStyle="1" w:styleId="DeckblattTitel">
    <w:name w:val="Deckblatt Titel"/>
    <w:basedOn w:val="Normal"/>
    <w:link w:val="DeckblattTitelZchn"/>
    <w:qFormat/>
    <w:rsid w:val="009F594A"/>
    <w:pPr>
      <w:spacing w:line="720" w:lineRule="atLeast"/>
    </w:pPr>
    <w:rPr>
      <w:b/>
      <w:sz w:val="60"/>
      <w:szCs w:val="60"/>
    </w:rPr>
  </w:style>
  <w:style w:type="character" w:customStyle="1" w:styleId="DeckblattTitelZchn">
    <w:name w:val="Deckblatt Titel Zchn"/>
    <w:basedOn w:val="DefaultParagraphFont"/>
    <w:link w:val="DeckblattTitel"/>
    <w:rsid w:val="009F594A"/>
    <w:rPr>
      <w:b/>
      <w:sz w:val="60"/>
      <w:szCs w:val="60"/>
      <w:lang w:val="de-DE" w:eastAsia="en-US"/>
    </w:rPr>
  </w:style>
  <w:style w:type="paragraph" w:customStyle="1" w:styleId="DeckblattUntertitel">
    <w:name w:val="Deckblatt Untertitel"/>
    <w:basedOn w:val="Normal"/>
    <w:link w:val="DeckblattUntertitelZchn"/>
    <w:qFormat/>
    <w:rsid w:val="00EA4F2B"/>
    <w:pPr>
      <w:spacing w:line="600" w:lineRule="atLeast"/>
    </w:pPr>
    <w:rPr>
      <w:sz w:val="40"/>
      <w:szCs w:val="40"/>
    </w:rPr>
  </w:style>
  <w:style w:type="character" w:customStyle="1" w:styleId="DeckblattUntertitelZchn">
    <w:name w:val="Deckblatt Untertitel Zchn"/>
    <w:basedOn w:val="DefaultParagraphFont"/>
    <w:link w:val="DeckblattUntertitel"/>
    <w:rsid w:val="00EA4F2B"/>
    <w:rPr>
      <w:rFonts w:ascii="Verdana" w:hAnsi="Verdana"/>
      <w:sz w:val="40"/>
      <w:szCs w:val="40"/>
    </w:rPr>
  </w:style>
  <w:style w:type="paragraph" w:customStyle="1" w:styleId="Verzeichnis-Titel">
    <w:name w:val="Verzeichnis-Titel"/>
    <w:basedOn w:val="Normal"/>
    <w:link w:val="Verzeichnis-TitelZchn"/>
    <w:qFormat/>
    <w:rsid w:val="009F594A"/>
    <w:pPr>
      <w:spacing w:line="480" w:lineRule="atLeast"/>
    </w:pPr>
    <w:rPr>
      <w:sz w:val="40"/>
      <w:szCs w:val="40"/>
    </w:rPr>
  </w:style>
  <w:style w:type="character" w:customStyle="1" w:styleId="Verzeichnis-TitelZchn">
    <w:name w:val="Verzeichnis-Titel Zchn"/>
    <w:basedOn w:val="DefaultParagraphFont"/>
    <w:link w:val="Verzeichnis-Titel"/>
    <w:rsid w:val="009F594A"/>
    <w:rPr>
      <w:sz w:val="40"/>
      <w:szCs w:val="40"/>
      <w:lang w:val="de-DE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BA64CC"/>
    <w:pPr>
      <w:tabs>
        <w:tab w:val="right" w:pos="284"/>
        <w:tab w:val="left" w:pos="567"/>
        <w:tab w:val="right" w:leader="dot" w:pos="7371"/>
      </w:tabs>
      <w:spacing w:line="360" w:lineRule="atLeast"/>
    </w:pPr>
    <w:rPr>
      <w:noProof/>
      <w:sz w:val="22"/>
      <w:szCs w:val="22"/>
    </w:rPr>
  </w:style>
  <w:style w:type="paragraph" w:customStyle="1" w:styleId="Aufzhlung03">
    <w:name w:val="Aufzählung 03"/>
    <w:basedOn w:val="Aufzhlung02"/>
    <w:link w:val="Aufzhlung03Zchn"/>
    <w:qFormat/>
    <w:rsid w:val="005D23F2"/>
    <w:pPr>
      <w:numPr>
        <w:numId w:val="0"/>
      </w:numPr>
      <w:ind w:left="397"/>
    </w:pPr>
    <w:rPr>
      <w:color w:val="808080"/>
    </w:rPr>
  </w:style>
  <w:style w:type="character" w:customStyle="1" w:styleId="Aufzhlung03Zchn">
    <w:name w:val="Aufzählung 03 Zchn"/>
    <w:basedOn w:val="Aufzhlung02Zchn"/>
    <w:link w:val="Aufzhlung03"/>
    <w:rsid w:val="005D23F2"/>
    <w:rPr>
      <w:rFonts w:ascii="Verdana" w:hAnsi="Verdana" w:cs="Verdana"/>
      <w:color w:val="808080"/>
      <w:lang w:val="de-DE" w:eastAsia="en-US" w:bidi="ar-SA"/>
    </w:rPr>
  </w:style>
  <w:style w:type="paragraph" w:styleId="ListParagraph">
    <w:name w:val="List Paragraph"/>
    <w:basedOn w:val="Aufzhlung01"/>
    <w:uiPriority w:val="34"/>
    <w:qFormat/>
    <w:rsid w:val="008B3092"/>
    <w:pPr>
      <w:pPrChange w:id="5" w:author="Hartwig SORGER" w:date="2025-12-10T13:32:00Z">
        <w:pPr>
          <w:spacing w:line="280" w:lineRule="exact"/>
          <w:ind w:left="720"/>
          <w:contextualSpacing/>
        </w:pPr>
      </w:pPrChange>
    </w:pPr>
    <w:rPr>
      <w:rPrChange w:id="5" w:author="Hartwig SORGER" w:date="2025-12-10T13:32:00Z">
        <w:rPr>
          <w:rFonts w:asciiTheme="minorHAnsi" w:eastAsiaTheme="minorEastAsia" w:hAnsiTheme="minorHAnsi" w:cstheme="minorBidi"/>
          <w:sz w:val="22"/>
          <w:szCs w:val="24"/>
          <w:lang w:val="en-GB" w:eastAsia="nl-NL" w:bidi="ar-SA"/>
        </w:rPr>
      </w:rPrChange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3841"/>
    <w:rPr>
      <w:rFonts w:ascii="Georgia" w:eastAsia="Times New Roman" w:hAnsi="Georgia" w:cs="Times New Roman"/>
      <w:i/>
      <w:iCs/>
      <w:color w:val="2C4E59"/>
      <w:sz w:val="20"/>
      <w:szCs w:val="20"/>
    </w:rPr>
  </w:style>
  <w:style w:type="paragraph" w:styleId="Header">
    <w:name w:val="header"/>
    <w:aliases w:val="HEADER"/>
    <w:basedOn w:val="Normal"/>
    <w:link w:val="HeaderChar"/>
    <w:uiPriority w:val="99"/>
    <w:unhideWhenUsed/>
    <w:rsid w:val="008B3092"/>
    <w:pPr>
      <w:tabs>
        <w:tab w:val="center" w:pos="4703"/>
        <w:tab w:val="right" w:pos="9406"/>
      </w:tabs>
      <w:spacing w:line="240" w:lineRule="auto"/>
      <w:pPrChange w:id="6" w:author="Hartwig SORGER" w:date="2025-12-10T13:32:00Z">
        <w:pPr>
          <w:tabs>
            <w:tab w:val="center" w:pos="4536"/>
            <w:tab w:val="right" w:pos="9072"/>
          </w:tabs>
          <w:spacing w:line="280" w:lineRule="exact"/>
        </w:pPr>
      </w:pPrChange>
    </w:pPr>
    <w:rPr>
      <w:rPrChange w:id="6" w:author="Hartwig SORGER" w:date="2025-12-10T13:32:00Z">
        <w:rPr>
          <w:rFonts w:asciiTheme="minorHAnsi" w:eastAsiaTheme="minorEastAsia" w:hAnsiTheme="minorHAnsi" w:cstheme="minorBidi"/>
          <w:sz w:val="22"/>
          <w:szCs w:val="24"/>
          <w:lang w:val="en-GB" w:eastAsia="nl-NL" w:bidi="ar-SA"/>
        </w:rPr>
      </w:rPrChange>
    </w:rPr>
  </w:style>
  <w:style w:type="character" w:customStyle="1" w:styleId="HeaderChar">
    <w:name w:val="Header Char"/>
    <w:aliases w:val="HEADER Char"/>
    <w:basedOn w:val="DefaultParagraphFont"/>
    <w:link w:val="Header"/>
    <w:uiPriority w:val="99"/>
    <w:rsid w:val="00CB6FA9"/>
    <w:rPr>
      <w:rFonts w:asciiTheme="minorHAnsi" w:eastAsiaTheme="minorEastAsia" w:hAnsiTheme="minorHAnsi" w:cstheme="minorBidi"/>
      <w:sz w:val="24"/>
      <w:szCs w:val="24"/>
    </w:rPr>
  </w:style>
  <w:style w:type="paragraph" w:styleId="Footer">
    <w:name w:val="footer"/>
    <w:aliases w:val="FOOTER"/>
    <w:basedOn w:val="Normal"/>
    <w:link w:val="FooterChar"/>
    <w:uiPriority w:val="99"/>
    <w:unhideWhenUsed/>
    <w:rsid w:val="008B3092"/>
    <w:pPr>
      <w:tabs>
        <w:tab w:val="center" w:pos="4703"/>
        <w:tab w:val="right" w:pos="9406"/>
      </w:tabs>
      <w:spacing w:line="240" w:lineRule="auto"/>
      <w:pPrChange w:id="7" w:author="Hartwig SORGER" w:date="2025-12-10T13:32:00Z">
        <w:pPr>
          <w:tabs>
            <w:tab w:val="center" w:pos="4536"/>
            <w:tab w:val="right" w:pos="9072"/>
          </w:tabs>
          <w:spacing w:line="280" w:lineRule="exact"/>
        </w:pPr>
      </w:pPrChange>
    </w:pPr>
    <w:rPr>
      <w:rPrChange w:id="7" w:author="Hartwig SORGER" w:date="2025-12-10T13:32:00Z">
        <w:rPr>
          <w:rFonts w:asciiTheme="minorHAnsi" w:eastAsiaTheme="minorEastAsia" w:hAnsiTheme="minorHAnsi" w:cstheme="minorBidi"/>
          <w:sz w:val="22"/>
          <w:szCs w:val="24"/>
          <w:lang w:val="en-GB" w:eastAsia="nl-NL" w:bidi="ar-SA"/>
        </w:rPr>
      </w:rPrChange>
    </w:rPr>
  </w:style>
  <w:style w:type="character" w:customStyle="1" w:styleId="FooterChar">
    <w:name w:val="Footer Char"/>
    <w:aliases w:val="FOOTER Char"/>
    <w:basedOn w:val="DefaultParagraphFont"/>
    <w:link w:val="Footer"/>
    <w:uiPriority w:val="99"/>
    <w:rsid w:val="00CB6FA9"/>
    <w:rPr>
      <w:rFonts w:asciiTheme="minorHAnsi" w:eastAsiaTheme="minorEastAsia" w:hAnsiTheme="minorHAnsi" w:cstheme="minorBidi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70C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70C6B"/>
    <w:rPr>
      <w:rFonts w:ascii="Tahoma" w:hAnsi="Tahoma" w:cs="Tahoma"/>
      <w:sz w:val="16"/>
      <w:szCs w:val="16"/>
    </w:rPr>
  </w:style>
  <w:style w:type="paragraph" w:customStyle="1" w:styleId="Nummerierung">
    <w:name w:val="Nummerierung"/>
    <w:basedOn w:val="Normal"/>
    <w:qFormat/>
    <w:rsid w:val="00FB3926"/>
    <w:pPr>
      <w:numPr>
        <w:numId w:val="14"/>
      </w:numPr>
    </w:pPr>
  </w:style>
  <w:style w:type="table" w:customStyle="1" w:styleId="Raiffeisen">
    <w:name w:val="Raiffeisen"/>
    <w:basedOn w:val="TableNormal"/>
    <w:uiPriority w:val="99"/>
    <w:rsid w:val="00CC0F19"/>
    <w:tblPr>
      <w:tblBorders>
        <w:top w:val="single" w:sz="2" w:space="0" w:color="000000"/>
        <w:bottom w:val="single" w:sz="2" w:space="0" w:color="000000"/>
        <w:insideH w:val="single" w:sz="2" w:space="0" w:color="000000"/>
      </w:tblBorders>
    </w:tblPr>
    <w:tblStylePr w:type="firstRow">
      <w:rPr>
        <w:rFonts w:ascii="Verdana" w:hAnsi="Verdana"/>
        <w:b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00"/>
      </w:tcPr>
    </w:tblStylePr>
    <w:tblStylePr w:type="lastRow">
      <w:rPr>
        <w:rFonts w:ascii="Verdana" w:hAnsi="Verdana"/>
        <w:b/>
        <w:sz w:val="20"/>
      </w:rPr>
    </w:tblStylePr>
  </w:style>
  <w:style w:type="character" w:customStyle="1" w:styleId="Heading7Char">
    <w:name w:val="Heading 7 Char"/>
    <w:basedOn w:val="DefaultParagraphFont"/>
    <w:link w:val="Heading7"/>
    <w:uiPriority w:val="9"/>
    <w:semiHidden/>
    <w:rsid w:val="00AB6086"/>
    <w:rPr>
      <w:rFonts w:asciiTheme="minorHAnsi" w:eastAsiaTheme="majorEastAsia" w:hAnsiTheme="minorHAnsi" w:cstheme="majorBidi"/>
      <w:color w:val="595959" w:themeColor="text1" w:themeTint="A6"/>
      <w:lang w:val="de-DE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B6086"/>
    <w:rPr>
      <w:rFonts w:asciiTheme="minorHAnsi" w:eastAsiaTheme="majorEastAsia" w:hAnsiTheme="minorHAnsi" w:cstheme="majorBidi"/>
      <w:i/>
      <w:iCs/>
      <w:color w:val="272727" w:themeColor="text1" w:themeTint="D8"/>
      <w:lang w:val="de-DE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B6086"/>
    <w:rPr>
      <w:rFonts w:asciiTheme="minorHAnsi" w:eastAsiaTheme="majorEastAsia" w:hAnsiTheme="minorHAnsi" w:cstheme="majorBidi"/>
      <w:color w:val="272727" w:themeColor="text1" w:themeTint="D8"/>
      <w:lang w:val="de-DE" w:eastAsia="en-US"/>
    </w:rPr>
  </w:style>
  <w:style w:type="paragraph" w:styleId="Title">
    <w:name w:val="Title"/>
    <w:basedOn w:val="Normal"/>
    <w:next w:val="Normal"/>
    <w:link w:val="TitleChar"/>
    <w:uiPriority w:val="10"/>
    <w:rsid w:val="00AB60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B6086"/>
    <w:rPr>
      <w:rFonts w:asciiTheme="majorHAnsi" w:eastAsiaTheme="majorEastAsia" w:hAnsiTheme="majorHAnsi" w:cstheme="majorBidi"/>
      <w:spacing w:val="-10"/>
      <w:kern w:val="28"/>
      <w:sz w:val="56"/>
      <w:szCs w:val="56"/>
      <w:lang w:val="de-DE" w:eastAsia="en-US"/>
    </w:rPr>
  </w:style>
  <w:style w:type="paragraph" w:styleId="Subtitle">
    <w:name w:val="Subtitle"/>
    <w:basedOn w:val="Normal"/>
    <w:next w:val="Normal"/>
    <w:link w:val="SubtitleChar"/>
    <w:uiPriority w:val="11"/>
    <w:rsid w:val="00AB60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B608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de-DE" w:eastAsia="en-US"/>
    </w:rPr>
  </w:style>
  <w:style w:type="paragraph" w:styleId="Quote">
    <w:name w:val="Quote"/>
    <w:basedOn w:val="Normal"/>
    <w:next w:val="Normal"/>
    <w:link w:val="QuoteChar"/>
    <w:uiPriority w:val="29"/>
    <w:rsid w:val="00AB60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B6086"/>
    <w:rPr>
      <w:i/>
      <w:iCs/>
      <w:color w:val="404040" w:themeColor="text1" w:themeTint="BF"/>
      <w:lang w:val="de-DE" w:eastAsia="en-US"/>
    </w:rPr>
  </w:style>
  <w:style w:type="character" w:styleId="IntenseEmphasis">
    <w:name w:val="Intense Emphasis"/>
    <w:basedOn w:val="DefaultParagraphFont"/>
    <w:uiPriority w:val="21"/>
    <w:rsid w:val="00AB6086"/>
    <w:rPr>
      <w:i/>
      <w:iCs/>
      <w:color w:val="707070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rsid w:val="00AB6086"/>
    <w:pPr>
      <w:pBdr>
        <w:top w:val="single" w:sz="4" w:space="10" w:color="707070" w:themeColor="accent1" w:themeShade="BF"/>
        <w:bottom w:val="single" w:sz="4" w:space="10" w:color="707070" w:themeColor="accent1" w:themeShade="BF"/>
      </w:pBdr>
      <w:spacing w:before="360" w:after="360"/>
      <w:ind w:left="864" w:right="864"/>
      <w:jc w:val="center"/>
    </w:pPr>
    <w:rPr>
      <w:i/>
      <w:iCs/>
      <w:color w:val="707070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B6086"/>
    <w:rPr>
      <w:i/>
      <w:iCs/>
      <w:color w:val="707070" w:themeColor="accent1" w:themeShade="BF"/>
      <w:lang w:val="de-DE" w:eastAsia="en-US"/>
    </w:rPr>
  </w:style>
  <w:style w:type="character" w:styleId="IntenseReference">
    <w:name w:val="Intense Reference"/>
    <w:basedOn w:val="DefaultParagraphFont"/>
    <w:uiPriority w:val="32"/>
    <w:rsid w:val="00AB6086"/>
    <w:rPr>
      <w:b/>
      <w:bCs/>
      <w:smallCaps/>
      <w:color w:val="707070" w:themeColor="accent1" w:themeShade="BF"/>
      <w:spacing w:val="5"/>
    </w:rPr>
  </w:style>
  <w:style w:type="character" w:customStyle="1" w:styleId="atStylecharacter0">
    <w:name w:val="atStylecharacter0"/>
    <w:rsid w:val="00305943"/>
    <w:rPr>
      <w:rFonts w:ascii="Calibri-Italic" w:eastAsia="Calibri-Italic" w:hAnsi="Calibri-Italic" w:cs="Calibri-Italic"/>
      <w:i/>
      <w:color w:val="000000"/>
      <w:sz w:val="16"/>
    </w:rPr>
  </w:style>
  <w:style w:type="character" w:customStyle="1" w:styleId="atStylecharacter1">
    <w:name w:val="atStylecharacter1"/>
    <w:rsid w:val="00305943"/>
    <w:rPr>
      <w:rFonts w:ascii="Calibri-Bold" w:eastAsia="Calibri-Bold" w:hAnsi="Calibri-Bold" w:cs="Calibri-Bold"/>
      <w:b/>
      <w:color w:val="000000"/>
      <w:sz w:val="28"/>
    </w:rPr>
  </w:style>
  <w:style w:type="character" w:customStyle="1" w:styleId="atStylecharacter2">
    <w:name w:val="atStylecharacter2"/>
    <w:rsid w:val="00305943"/>
    <w:rPr>
      <w:rFonts w:ascii="Calibri" w:eastAsia="Calibri" w:hAnsi="Calibri" w:cs="Calibri"/>
      <w:color w:val="000000"/>
      <w:sz w:val="22"/>
    </w:rPr>
  </w:style>
  <w:style w:type="character" w:customStyle="1" w:styleId="atStylecharacter3">
    <w:name w:val="atStylecharacter3"/>
    <w:rsid w:val="00305943"/>
    <w:rPr>
      <w:rFonts w:ascii="Calibri" w:eastAsia="Calibri" w:hAnsi="Calibri" w:cs="Calibri"/>
      <w:color w:val="000000"/>
      <w:sz w:val="14"/>
    </w:rPr>
  </w:style>
  <w:style w:type="character" w:customStyle="1" w:styleId="atStylecharacter4">
    <w:name w:val="atStylecharacter4"/>
    <w:rsid w:val="00305943"/>
    <w:rPr>
      <w:rFonts w:ascii="Calibri-Italic" w:eastAsia="Calibri-Italic" w:hAnsi="Calibri-Italic" w:cs="Calibri-Italic"/>
      <w:i/>
      <w:color w:val="000000"/>
      <w:sz w:val="12"/>
    </w:rPr>
  </w:style>
  <w:style w:type="character" w:customStyle="1" w:styleId="atStylecharacter5">
    <w:name w:val="atStylecharacter5"/>
    <w:rsid w:val="00305943"/>
    <w:rPr>
      <w:rFonts w:ascii="Calibri-Italic" w:eastAsia="Calibri-Italic" w:hAnsi="Calibri-Italic" w:cs="Calibri-Italic"/>
      <w:i/>
      <w:color w:val="000000"/>
      <w:sz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B3092"/>
    <w:pPr>
      <w:keepNext w:val="0"/>
      <w:keepLines w:val="0"/>
      <w:widowControl w:val="0"/>
      <w:suppressAutoHyphens/>
      <w:spacing w:after="280" w:line="280" w:lineRule="exact"/>
      <w:jc w:val="both"/>
      <w:outlineLvl w:val="9"/>
      <w:pPrChange w:id="8" w:author="Hartwig SORGER" w:date="2025-12-10T13:32:00Z">
        <w:pPr>
          <w:widowControl w:val="0"/>
          <w:suppressAutoHyphens/>
          <w:spacing w:after="280" w:line="280" w:lineRule="exact"/>
          <w:jc w:val="both"/>
        </w:pPr>
      </w:pPrChange>
    </w:pPr>
    <w:rPr>
      <w:rFonts w:eastAsia="Arial Unicode MS" w:cs="Arial Unicode MS"/>
      <w:caps/>
      <w:color w:val="1D79AF"/>
      <w:spacing w:val="8"/>
      <w:kern w:val="24"/>
      <w:sz w:val="26"/>
      <w:lang w:val="nl-NL" w:eastAsia="hi-IN" w:bidi="hi-IN"/>
      <w14:ligatures w14:val="none"/>
      <w:rPrChange w:id="8" w:author="Hartwig SORGER" w:date="2025-12-10T13:32:00Z">
        <w:rPr>
          <w:rFonts w:asciiTheme="minorHAnsi" w:eastAsia="Arial Unicode MS" w:hAnsiTheme="minorHAnsi" w:cs="Arial Unicode MS"/>
          <w:b/>
          <w:bCs/>
          <w:caps/>
          <w:color w:val="1D79AF"/>
          <w:spacing w:val="8"/>
          <w:kern w:val="24"/>
          <w:sz w:val="26"/>
          <w:szCs w:val="24"/>
          <w:lang w:val="nl-NL" w:eastAsia="hi-IN" w:bidi="hi-IN"/>
        </w:rPr>
      </w:rPrChange>
    </w:rPr>
  </w:style>
  <w:style w:type="paragraph" w:customStyle="1" w:styleId="Lijst1">
    <w:name w:val="Lijst1"/>
    <w:basedOn w:val="ListParagraph"/>
    <w:qFormat/>
    <w:rsid w:val="008B3092"/>
    <w:pPr>
      <w:numPr>
        <w:numId w:val="17"/>
      </w:numPr>
      <w:tabs>
        <w:tab w:val="clear" w:pos="567"/>
        <w:tab w:val="left" w:pos="227"/>
        <w:tab w:val="num" w:pos="360"/>
      </w:tabs>
      <w:spacing w:line="280" w:lineRule="exact"/>
      <w:contextualSpacing/>
      <w:pPrChange w:id="9" w:author="Hartwig SORGER" w:date="2025-12-10T13:32:00Z">
        <w:pPr>
          <w:numPr>
            <w:numId w:val="17"/>
          </w:numPr>
          <w:tabs>
            <w:tab w:val="left" w:pos="227"/>
            <w:tab w:val="num" w:pos="567"/>
          </w:tabs>
          <w:spacing w:line="280" w:lineRule="exact"/>
          <w:ind w:left="227" w:hanging="227"/>
          <w:contextualSpacing/>
        </w:pPr>
      </w:pPrChange>
    </w:pPr>
    <w:rPr>
      <w:rFonts w:asciiTheme="minorHAnsi" w:eastAsia="Times New Roman" w:hAnsiTheme="minorHAnsi" w:cs="Times New Roman"/>
      <w:color w:val="auto"/>
      <w:kern w:val="0"/>
      <w:sz w:val="22"/>
      <w:szCs w:val="21"/>
      <w:lang w:val="nl-NL" w:eastAsia="nl-NL"/>
      <w14:ligatures w14:val="none"/>
      <w:rPrChange w:id="9" w:author="Hartwig SORGER" w:date="2025-12-10T13:32:00Z">
        <w:rPr>
          <w:rFonts w:asciiTheme="minorHAnsi" w:hAnsiTheme="minorHAnsi"/>
          <w:sz w:val="22"/>
          <w:szCs w:val="21"/>
          <w:lang w:val="nl-NL" w:eastAsia="nl-NL" w:bidi="ar-SA"/>
        </w:rPr>
      </w:rPrChange>
    </w:rPr>
  </w:style>
  <w:style w:type="paragraph" w:customStyle="1" w:styleId="Italic">
    <w:name w:val="Italic"/>
    <w:basedOn w:val="Normal"/>
    <w:qFormat/>
    <w:rsid w:val="008B3092"/>
    <w:pPr>
      <w:widowControl w:val="0"/>
      <w:suppressAutoHyphens/>
      <w:spacing w:after="280" w:line="280" w:lineRule="exact"/>
      <w:pPrChange w:id="10" w:author="Hartwig SORGER" w:date="2025-12-10T13:32:00Z">
        <w:pPr>
          <w:widowControl w:val="0"/>
          <w:suppressAutoHyphens/>
          <w:spacing w:after="280" w:line="280" w:lineRule="exact"/>
        </w:pPr>
      </w:pPrChange>
    </w:pPr>
    <w:rPr>
      <w:rFonts w:eastAsia="Arial Unicode MS" w:cs="Arial Unicode MS"/>
      <w:i/>
      <w:kern w:val="1"/>
      <w:sz w:val="22"/>
      <w:lang w:val="en-GB" w:eastAsia="hi-IN" w:bidi="hi-IN"/>
      <w14:ligatures w14:val="none"/>
      <w:rPrChange w:id="10" w:author="Hartwig SORGER" w:date="2025-12-10T13:32:00Z">
        <w:rPr>
          <w:rFonts w:asciiTheme="minorHAnsi" w:eastAsia="Arial Unicode MS" w:hAnsiTheme="minorHAnsi" w:cs="Arial Unicode MS"/>
          <w:i/>
          <w:kern w:val="1"/>
          <w:sz w:val="22"/>
          <w:szCs w:val="24"/>
          <w:lang w:val="en-GB" w:eastAsia="hi-IN" w:bidi="hi-IN"/>
        </w:rPr>
      </w:rPrChange>
    </w:rPr>
  </w:style>
  <w:style w:type="paragraph" w:customStyle="1" w:styleId="DateandRecipient">
    <w:name w:val="Date and Recipient"/>
    <w:basedOn w:val="Normal"/>
    <w:rsid w:val="008B3092"/>
    <w:pPr>
      <w:spacing w:before="600" w:after="0" w:line="240" w:lineRule="auto"/>
      <w:pPrChange w:id="11" w:author="Hartwig SORGER" w:date="2025-12-10T13:32:00Z">
        <w:pPr>
          <w:spacing w:before="600"/>
        </w:pPr>
      </w:pPrChange>
    </w:pPr>
    <w:rPr>
      <w:color w:val="000000"/>
      <w:kern w:val="0"/>
      <w:sz w:val="22"/>
      <w:szCs w:val="22"/>
      <w:lang w:val="nb-NO" w:eastAsia="en-US"/>
      <w14:ligatures w14:val="none"/>
      <w:rPrChange w:id="11" w:author="Hartwig SORGER" w:date="2025-12-10T13:32:00Z">
        <w:rPr>
          <w:rFonts w:asciiTheme="minorHAnsi" w:eastAsiaTheme="minorEastAsia" w:hAnsiTheme="minorHAnsi" w:cstheme="minorBidi"/>
          <w:color w:val="000000"/>
          <w:sz w:val="22"/>
          <w:szCs w:val="22"/>
          <w:lang w:val="nb-NO" w:eastAsia="en-US" w:bidi="ar-SA"/>
        </w:rPr>
      </w:rPrChange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B3092"/>
    <w:pPr>
      <w:spacing w:after="0" w:line="240" w:lineRule="auto"/>
      <w:pPrChange w:id="12" w:author="Hartwig SORGER" w:date="2025-12-10T13:32:00Z">
        <w:pPr/>
      </w:pPrChange>
    </w:pPr>
    <w:rPr>
      <w:kern w:val="0"/>
      <w:sz w:val="20"/>
      <w:szCs w:val="20"/>
      <w:lang w:val="en-GB" w:eastAsia="nl-NL"/>
      <w14:ligatures w14:val="none"/>
      <w:rPrChange w:id="12" w:author="Hartwig SORGER" w:date="2025-12-10T13:32:00Z">
        <w:rPr>
          <w:rFonts w:asciiTheme="minorHAnsi" w:eastAsiaTheme="minorEastAsia" w:hAnsiTheme="minorHAnsi" w:cstheme="minorBidi"/>
          <w:lang w:val="en-GB" w:eastAsia="nl-NL" w:bidi="ar-SA"/>
        </w:rPr>
      </w:rPrChange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B3092"/>
    <w:rPr>
      <w:rFonts w:asciiTheme="minorHAnsi" w:eastAsiaTheme="minorEastAsia" w:hAnsiTheme="minorHAnsi" w:cstheme="minorBidi"/>
      <w:kern w:val="0"/>
      <w:lang w:val="en-GB" w:eastAsia="nl-NL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8B3092"/>
    <w:rPr>
      <w:vertAlign w:val="superscript"/>
    </w:rPr>
  </w:style>
  <w:style w:type="paragraph" w:styleId="Revision">
    <w:name w:val="Revision"/>
    <w:hidden/>
    <w:uiPriority w:val="99"/>
    <w:semiHidden/>
    <w:rsid w:val="008B3092"/>
    <w:rPr>
      <w:rFonts w:asciiTheme="minorHAnsi" w:eastAsiaTheme="minorEastAsia" w:hAnsiTheme="minorHAnsi"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22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17" Type="http://schemas.openxmlformats.org/officeDocument/2006/relationships/footer" Target="footer2.xml"/><Relationship Id="rId12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reinberg">
  <a:themeElements>
    <a:clrScheme name="Valida">
      <a:dk1>
        <a:sysClr val="windowText" lastClr="000000"/>
      </a:dk1>
      <a:lt1>
        <a:sysClr val="window" lastClr="FFFFFF"/>
      </a:lt1>
      <a:dk2>
        <a:srgbClr val="5F5F5F"/>
      </a:dk2>
      <a:lt2>
        <a:srgbClr val="FFFF00"/>
      </a:lt2>
      <a:accent1>
        <a:srgbClr val="969696"/>
      </a:accent1>
      <a:accent2>
        <a:srgbClr val="CDCDCD"/>
      </a:accent2>
      <a:accent3>
        <a:srgbClr val="333399"/>
      </a:accent3>
      <a:accent4>
        <a:srgbClr val="3366FF"/>
      </a:accent4>
      <a:accent5>
        <a:srgbClr val="ADC2FF"/>
      </a:accent5>
      <a:accent6>
        <a:srgbClr val="FF9600"/>
      </a:accent6>
      <a:hlink>
        <a:srgbClr val="3366FF"/>
      </a:hlink>
      <a:folHlink>
        <a:srgbClr val="3366FF"/>
      </a:folHlink>
    </a:clrScheme>
    <a:fontScheme name="Reinberg">
      <a:majorFont>
        <a:latin typeface="Georgia"/>
        <a:ea typeface=""/>
        <a:cs typeface=""/>
      </a:majorFont>
      <a:minorFont>
        <a:latin typeface="Verdana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0" tIns="0" rIns="0" bIns="0" numCol="1" anchor="t" anchorCtr="0" compatLnSpc="1">
        <a:prstTxWarp prst="textNoShape">
          <a:avLst/>
        </a:prstTxWarp>
      </a:bodyPr>
      <a:lstStyle>
        <a:defPPr marL="0" marR="0" indent="0" algn="l" defTabSz="995363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 typeface="Arial" charset="0"/>
          <a:buNone/>
          <a:tabLst/>
          <a:defRPr kumimoji="0" lang="de-AT" sz="9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Trebuchet MS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0" tIns="0" rIns="0" bIns="0" numCol="1" anchor="t" anchorCtr="0" compatLnSpc="1">
        <a:prstTxWarp prst="textNoShape">
          <a:avLst/>
        </a:prstTxWarp>
      </a:bodyPr>
      <a:lstStyle>
        <a:defPPr marL="0" marR="0" indent="0" algn="l" defTabSz="995363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 typeface="Arial" charset="0"/>
          <a:buNone/>
          <a:tabLst/>
          <a:defRPr kumimoji="0" lang="de-AT" sz="9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Trebuchet MS" pitchFamily="34" charset="0"/>
          </a:defRPr>
        </a:defPPr>
      </a:lstStyle>
    </a:lnDef>
  </a:objectDefaults>
  <a:extraClrSchemeLst>
    <a:extraClrScheme>
      <a:clrScheme name="Standarddesig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CC3300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E2ADAA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13">
        <a:dk1>
          <a:srgbClr val="000000"/>
        </a:dk1>
        <a:lt1>
          <a:srgbClr val="FFFFFF"/>
        </a:lt1>
        <a:dk2>
          <a:srgbClr val="74A0CA"/>
        </a:dk2>
        <a:lt2>
          <a:srgbClr val="5278A9"/>
        </a:lt2>
        <a:accent1>
          <a:srgbClr val="C2D8EA"/>
        </a:accent1>
        <a:accent2>
          <a:srgbClr val="789B14"/>
        </a:accent2>
        <a:accent3>
          <a:srgbClr val="FFFFFF"/>
        </a:accent3>
        <a:accent4>
          <a:srgbClr val="000000"/>
        </a:accent4>
        <a:accent5>
          <a:srgbClr val="DDE9F3"/>
        </a:accent5>
        <a:accent6>
          <a:srgbClr val="6C8C11"/>
        </a:accent6>
        <a:hlink>
          <a:srgbClr val="AEC372"/>
        </a:hlink>
        <a:folHlink>
          <a:srgbClr val="FFE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14">
        <a:dk1>
          <a:srgbClr val="000000"/>
        </a:dk1>
        <a:lt1>
          <a:srgbClr val="FFFFFF"/>
        </a:lt1>
        <a:dk2>
          <a:srgbClr val="5278A9"/>
        </a:dk2>
        <a:lt2>
          <a:srgbClr val="91B9DC"/>
        </a:lt2>
        <a:accent1>
          <a:srgbClr val="FFEC3C"/>
        </a:accent1>
        <a:accent2>
          <a:srgbClr val="FFBB00"/>
        </a:accent2>
        <a:accent3>
          <a:srgbClr val="FFFFFF"/>
        </a:accent3>
        <a:accent4>
          <a:srgbClr val="000000"/>
        </a:accent4>
        <a:accent5>
          <a:srgbClr val="FFF4AF"/>
        </a:accent5>
        <a:accent6>
          <a:srgbClr val="E7A900"/>
        </a:accent6>
        <a:hlink>
          <a:srgbClr val="789634"/>
        </a:hlink>
        <a:folHlink>
          <a:srgbClr val="C85F19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EA724A27E704CB784425C4A8BD2BE" ma:contentTypeVersion="12" ma:contentTypeDescription="Create a new document." ma:contentTypeScope="" ma:versionID="bb54d80b8fa75f904b899f5a9d5725aa">
  <xsd:schema xmlns:xsd="http://www.w3.org/2001/XMLSchema" xmlns:xs="http://www.w3.org/2001/XMLSchema" xmlns:p="http://schemas.microsoft.com/office/2006/metadata/properties" xmlns:ns2="b789ea69-044b-46f0-a0a7-0341fa713b1c" xmlns:ns3="8dfb9587-f584-4ba3-9cbc-f137386f428e" targetNamespace="http://schemas.microsoft.com/office/2006/metadata/properties" ma:root="true" ma:fieldsID="8852796a9d4d9b90ec00e4357e03a822" ns2:_="" ns3:_="">
    <xsd:import namespace="b789ea69-044b-46f0-a0a7-0341fa713b1c"/>
    <xsd:import namespace="8dfb9587-f584-4ba3-9cbc-f137386f42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Billing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9ea69-044b-46f0-a0a7-0341fa713b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11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55f5266-3555-4728-8403-0e4d19484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b9587-f584-4ba3-9cbc-f137386f428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0dc9e576-8c41-4a39-9ccb-1ff414d603de}" ma:internalName="TaxCatchAll" ma:showField="CatchAllData" ma:web="8dfb9587-f584-4ba3-9cbc-f137386f428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dfb9587-f584-4ba3-9cbc-f137386f428e" xsi:nil="true"/>
    <lcf76f155ced4ddcb4097134ff3c332f xmlns="b789ea69-044b-46f0-a0a7-0341fa713b1c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dfb9587-f584-4ba3-9cbc-f137386f428e" xsi:nil="true"/>
    <lcf76f155ced4ddcb4097134ff3c332f xmlns="b789ea69-044b-46f0-a0a7-0341fa713b1c">
      <Terms xmlns="http://schemas.microsoft.com/office/infopath/2007/PartnerControls"/>
    </lcf76f155ced4ddcb4097134ff3c332f>
  </documentManagement>
</p:propertie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EA724A27E704CB784425C4A8BD2BE" ma:contentTypeVersion="12" ma:contentTypeDescription="Create a new document." ma:contentTypeScope="" ma:versionID="15d7c87935b872190ec03d45c72a63c5">
  <xsd:schema xmlns:xsd="http://www.w3.org/2001/XMLSchema" xmlns:xs="http://www.w3.org/2001/XMLSchema" xmlns:p="http://schemas.microsoft.com/office/2006/metadata/properties" xmlns:ns2="b789ea69-044b-46f0-a0a7-0341fa713b1c" xmlns:ns3="8dfb9587-f584-4ba3-9cbc-f137386f428e" targetNamespace="http://schemas.microsoft.com/office/2006/metadata/properties" ma:root="true" ma:fieldsID="d34ace5891c722e0df0fbdf08a6fc48b" ns2:_="" ns3:_="">
    <xsd:import namespace="b789ea69-044b-46f0-a0a7-0341fa713b1c"/>
    <xsd:import namespace="8dfb9587-f584-4ba3-9cbc-f137386f42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Billing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9ea69-044b-46f0-a0a7-0341fa713b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11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55f5266-3555-4728-8403-0e4d19484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b9587-f584-4ba3-9cbc-f137386f428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0dc9e576-8c41-4a39-9ccb-1ff414d603de}" ma:internalName="TaxCatchAll" ma:showField="CatchAllData" ma:web="8dfb9587-f584-4ba3-9cbc-f137386f428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A3FBDE-1E56-401C-8FD9-B1B8E553C5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89ea69-044b-46f0-a0a7-0341fa713b1c"/>
    <ds:schemaRef ds:uri="8dfb9587-f584-4ba3-9cbc-f137386f42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B65204-705B-4017-89A7-89DB52DC64A2}">
  <ds:schemaRefs>
    <ds:schemaRef ds:uri="http://schemas.microsoft.com/office/2006/metadata/properties"/>
    <ds:schemaRef ds:uri="http://schemas.microsoft.com/office/infopath/2007/PartnerControls"/>
    <ds:schemaRef ds:uri="8dfb9587-f584-4ba3-9cbc-f137386f428e"/>
    <ds:schemaRef ds:uri="b789ea69-044b-46f0-a0a7-0341fa713b1c"/>
  </ds:schemaRefs>
</ds:datastoreItem>
</file>

<file path=customXml/itemProps3.xml><?xml version="1.0" encoding="utf-8"?>
<ds:datastoreItem xmlns:ds="http://schemas.openxmlformats.org/officeDocument/2006/customXml" ds:itemID="{628614E0-D05C-41DD-949B-5B9E7BAAD5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1E426E1-82F2-4FB2-874A-0D89A28BA65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559BD1B-7DD1-459E-8F20-893BC31CCCA5}">
  <ds:schemaRefs>
    <ds:schemaRef ds:uri="http://schemas.microsoft.com/office/2006/metadata/properties"/>
    <ds:schemaRef ds:uri="http://schemas.microsoft.com/office/infopath/2007/PartnerControls"/>
    <ds:schemaRef ds:uri="8dfb9587-f584-4ba3-9cbc-f137386f428e"/>
    <ds:schemaRef ds:uri="b789ea69-044b-46f0-a0a7-0341fa713b1c"/>
  </ds:schemaRefs>
</ds:datastoreItem>
</file>

<file path=customXml/itemProps6.xml><?xml version="1.0" encoding="utf-8"?>
<ds:datastoreItem xmlns:ds="http://schemas.openxmlformats.org/officeDocument/2006/customXml" ds:itemID="{F289E5B2-69E7-4E5C-B3A8-D39131CD2617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C3F980FF-0FB2-4A13-97C8-4ACF95A5F6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89ea69-044b-46f0-a0a7-0341fa713b1c"/>
    <ds:schemaRef ds:uri="8dfb9587-f584-4ba3-9cbc-f137386f42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764</Words>
  <Characters>3958</Characters>
  <Application>Microsoft Office Word</Application>
  <DocSecurity>0</DocSecurity>
  <Lines>565</Lines>
  <Paragraphs>295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ECK</dc:creator>
  <cp:keywords/>
  <dc:description/>
  <cp:lastModifiedBy>Monique Schuilenburg</cp:lastModifiedBy>
  <cp:revision>2</cp:revision>
  <cp:lastPrinted>2010-01-10T18:04:00Z</cp:lastPrinted>
  <dcterms:created xsi:type="dcterms:W3CDTF">2025-12-10T12:37:00Z</dcterms:created>
  <dcterms:modified xsi:type="dcterms:W3CDTF">2025-12-10T12:37:00Z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5b64cc1d,e320f60,73ee89f9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Classification: GENERAL</vt:lpwstr>
  </property>
  <property fmtid="{D5CDD505-2E9C-101B-9397-08002B2CF9AE}" pid="5" name="MSIP_Label_943e0687-f175-4b9c-b2f5-83c4b4db97be_Enabled">
    <vt:lpwstr>true</vt:lpwstr>
  </property>
  <property fmtid="{D5CDD505-2E9C-101B-9397-08002B2CF9AE}" pid="6" name="MSIP_Label_943e0687-f175-4b9c-b2f5-83c4b4db97be_SetDate">
    <vt:lpwstr>2025-12-10T09:38:25Z</vt:lpwstr>
  </property>
  <property fmtid="{D5CDD505-2E9C-101B-9397-08002B2CF9AE}" pid="7" name="MSIP_Label_943e0687-f175-4b9c-b2f5-83c4b4db97be_Method">
    <vt:lpwstr>Privileged</vt:lpwstr>
  </property>
  <property fmtid="{D5CDD505-2E9C-101B-9397-08002B2CF9AE}" pid="8" name="MSIP_Label_943e0687-f175-4b9c-b2f5-83c4b4db97be_Name">
    <vt:lpwstr>General (visual mark)</vt:lpwstr>
  </property>
  <property fmtid="{D5CDD505-2E9C-101B-9397-08002B2CF9AE}" pid="9" name="MSIP_Label_943e0687-f175-4b9c-b2f5-83c4b4db97be_SiteId">
    <vt:lpwstr>9b511fda-f0b1-43a5-b06e-1e720f64520a</vt:lpwstr>
  </property>
  <property fmtid="{D5CDD505-2E9C-101B-9397-08002B2CF9AE}" pid="10" name="MSIP_Label_943e0687-f175-4b9c-b2f5-83c4b4db97be_ActionId">
    <vt:lpwstr>712bc68c-371b-4791-b970-bb2ad837199c</vt:lpwstr>
  </property>
  <property fmtid="{D5CDD505-2E9C-101B-9397-08002B2CF9AE}" pid="11" name="MSIP_Label_943e0687-f175-4b9c-b2f5-83c4b4db97be_ContentBits">
    <vt:lpwstr>2</vt:lpwstr>
  </property>
  <property fmtid="{D5CDD505-2E9C-101B-9397-08002B2CF9AE}" pid="12" name="MSIP_Label_943e0687-f175-4b9c-b2f5-83c4b4db97be_Tag">
    <vt:lpwstr>10, 0, 1, 1</vt:lpwstr>
  </property>
  <property fmtid="{D5CDD505-2E9C-101B-9397-08002B2CF9AE}" pid="13" name="ContentTypeId">
    <vt:lpwstr>0x010100233EA724A27E704CB784425C4A8BD2BE</vt:lpwstr>
  </property>
  <property fmtid="{D5CDD505-2E9C-101B-9397-08002B2CF9AE}" pid="14" name="Order">
    <vt:r8>22442800</vt:r8>
  </property>
  <property fmtid="{D5CDD505-2E9C-101B-9397-08002B2CF9AE}" pid="15" name="MediaServiceImageTags">
    <vt:lpwstr/>
  </property>
</Properties>
</file>